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6F94D439" w:rsidR="003E4CCB" w:rsidRPr="00347388" w:rsidRDefault="003E4CCB" w:rsidP="003E4CCB">
      <w:pPr>
        <w:spacing w:line="360" w:lineRule="auto"/>
        <w:rPr>
          <w:rFonts w:cs="Arial"/>
          <w:sz w:val="20"/>
          <w:lang w:eastAsia="cs-CZ"/>
        </w:rPr>
      </w:pPr>
      <w:r w:rsidRPr="00347388">
        <w:rPr>
          <w:rFonts w:cs="Arial"/>
          <w:sz w:val="20"/>
          <w:lang w:eastAsia="cs-CZ"/>
        </w:rPr>
        <w:t>Dátum:</w:t>
      </w:r>
      <w:r w:rsidR="00270DC5">
        <w:rPr>
          <w:rFonts w:cs="Arial"/>
          <w:sz w:val="20"/>
          <w:lang w:eastAsia="cs-CZ"/>
        </w:rPr>
        <w:t>31</w:t>
      </w:r>
      <w:r w:rsidRPr="00E25071">
        <w:rPr>
          <w:rFonts w:cs="Arial"/>
          <w:sz w:val="20"/>
          <w:lang w:eastAsia="cs-CZ"/>
        </w:rPr>
        <w:t xml:space="preserve">. </w:t>
      </w:r>
      <w:r w:rsidR="000922B4">
        <w:rPr>
          <w:rFonts w:cs="Arial"/>
          <w:sz w:val="20"/>
          <w:lang w:eastAsia="cs-CZ"/>
        </w:rPr>
        <w:t>0</w:t>
      </w:r>
      <w:r w:rsidR="00270DC5">
        <w:rPr>
          <w:rFonts w:cs="Arial"/>
          <w:sz w:val="20"/>
          <w:lang w:eastAsia="cs-CZ"/>
        </w:rPr>
        <w:t>8</w:t>
      </w:r>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6D727684" w:rsidR="003E4CCB" w:rsidRDefault="003E4CCB" w:rsidP="003E4CCB">
      <w:pPr>
        <w:spacing w:line="360" w:lineRule="auto"/>
        <w:rPr>
          <w:rFonts w:cs="Arial"/>
          <w:sz w:val="20"/>
          <w:lang w:eastAsia="cs-CZ"/>
        </w:rPr>
      </w:pPr>
      <w:r w:rsidRPr="00347388">
        <w:rPr>
          <w:rFonts w:cs="Arial"/>
          <w:sz w:val="20"/>
          <w:lang w:eastAsia="cs-CZ"/>
        </w:rPr>
        <w:t>Dátum:</w:t>
      </w:r>
      <w:r w:rsidR="00270DC5">
        <w:rPr>
          <w:rFonts w:cs="Arial"/>
          <w:sz w:val="20"/>
          <w:lang w:eastAsia="cs-CZ"/>
        </w:rPr>
        <w:t>31</w:t>
      </w:r>
      <w:r w:rsidRPr="00E25071">
        <w:rPr>
          <w:rFonts w:cs="Arial"/>
          <w:sz w:val="20"/>
          <w:lang w:eastAsia="cs-CZ"/>
        </w:rPr>
        <w:t>. </w:t>
      </w:r>
      <w:r w:rsidR="000922B4">
        <w:rPr>
          <w:rFonts w:cs="Arial"/>
          <w:sz w:val="20"/>
          <w:lang w:eastAsia="cs-CZ"/>
        </w:rPr>
        <w:t>0</w:t>
      </w:r>
      <w:r w:rsidR="00270DC5">
        <w:rPr>
          <w:rFonts w:cs="Arial"/>
          <w:sz w:val="20"/>
          <w:lang w:eastAsia="cs-CZ"/>
        </w:rPr>
        <w:t>8</w:t>
      </w:r>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3BDDBB9E" w:rsidR="003E4CCB" w:rsidRPr="00347388" w:rsidRDefault="006B41BD" w:rsidP="00140CE3">
      <w:pPr>
        <w:tabs>
          <w:tab w:val="left" w:pos="1134"/>
        </w:tabs>
        <w:spacing w:line="360" w:lineRule="auto"/>
        <w:rPr>
          <w:rFonts w:cs="Arial"/>
          <w:sz w:val="20"/>
          <w:lang w:eastAsia="cs-CZ"/>
        </w:rPr>
      </w:pPr>
      <w:r w:rsidRPr="008F2822">
        <w:t>Dátum:</w:t>
      </w:r>
      <w:r w:rsidR="00270DC5">
        <w:t>31</w:t>
      </w:r>
      <w:r w:rsidRPr="00140CE3">
        <w:t>. </w:t>
      </w:r>
      <w:r w:rsidR="000922B4">
        <w:t>0</w:t>
      </w:r>
      <w:r w:rsidR="00270DC5">
        <w:t>8</w:t>
      </w:r>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2197EE16" w:rsidR="003E4CCB" w:rsidRPr="00347388" w:rsidRDefault="003E4CCB" w:rsidP="003E4CCB">
      <w:pPr>
        <w:spacing w:line="360" w:lineRule="auto"/>
        <w:rPr>
          <w:rFonts w:cs="Arial"/>
          <w:sz w:val="20"/>
          <w:lang w:eastAsia="cs-CZ"/>
        </w:rPr>
      </w:pPr>
      <w:r w:rsidRPr="00347388">
        <w:rPr>
          <w:rFonts w:cs="Arial"/>
          <w:sz w:val="20"/>
          <w:lang w:eastAsia="cs-CZ"/>
        </w:rPr>
        <w:t>Dátum:</w:t>
      </w:r>
      <w:r w:rsidR="00270DC5">
        <w:rPr>
          <w:rFonts w:cs="Arial"/>
          <w:sz w:val="20"/>
          <w:lang w:eastAsia="cs-CZ"/>
        </w:rPr>
        <w:t>31</w:t>
      </w:r>
      <w:r w:rsidRPr="00E25071">
        <w:rPr>
          <w:rFonts w:cs="Arial"/>
          <w:sz w:val="20"/>
          <w:lang w:eastAsia="cs-CZ"/>
        </w:rPr>
        <w:t>. </w:t>
      </w:r>
      <w:r w:rsidR="00936C83">
        <w:rPr>
          <w:rFonts w:cs="Arial"/>
          <w:sz w:val="20"/>
          <w:lang w:eastAsia="cs-CZ"/>
        </w:rPr>
        <w:t>0</w:t>
      </w:r>
      <w:r w:rsidR="00270DC5">
        <w:rPr>
          <w:rFonts w:cs="Arial"/>
          <w:sz w:val="20"/>
          <w:lang w:eastAsia="cs-CZ"/>
        </w:rPr>
        <w:t>8</w:t>
      </w:r>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3B9A9327"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r w:rsidR="00270DC5">
        <w:rPr>
          <w:rFonts w:cs="Arial"/>
          <w:sz w:val="18"/>
          <w:lang w:eastAsia="cs-CZ"/>
        </w:rPr>
        <w:t>3</w:t>
      </w:r>
      <w:r w:rsidRPr="00E25071">
        <w:rPr>
          <w:rFonts w:cs="Arial"/>
          <w:sz w:val="18"/>
          <w:lang w:eastAsia="cs-CZ"/>
        </w:rPr>
        <w:t xml:space="preserve">; platnosť od: </w:t>
      </w:r>
      <w:r w:rsidR="009E1F0F">
        <w:rPr>
          <w:rFonts w:cs="Arial"/>
          <w:sz w:val="18"/>
          <w:lang w:eastAsia="cs-CZ"/>
        </w:rPr>
        <w:t>31</w:t>
      </w:r>
      <w:r w:rsidRPr="00E25071">
        <w:rPr>
          <w:rFonts w:cs="Arial"/>
          <w:sz w:val="18"/>
          <w:lang w:eastAsia="cs-CZ"/>
        </w:rPr>
        <w:t xml:space="preserve">. </w:t>
      </w:r>
      <w:r w:rsidR="000922B4">
        <w:rPr>
          <w:rFonts w:cs="Arial"/>
          <w:sz w:val="18"/>
          <w:lang w:eastAsia="cs-CZ"/>
        </w:rPr>
        <w:t>0</w:t>
      </w:r>
      <w:r w:rsidR="009E1F0F">
        <w:rPr>
          <w:rFonts w:cs="Arial"/>
          <w:sz w:val="18"/>
          <w:lang w:eastAsia="cs-CZ"/>
        </w:rPr>
        <w:t>8</w:t>
      </w:r>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r w:rsidR="009F66F9">
        <w:rPr>
          <w:rFonts w:cs="Arial"/>
          <w:sz w:val="18"/>
          <w:lang w:eastAsia="cs-CZ"/>
        </w:rPr>
        <w:t>0</w:t>
      </w:r>
      <w:r w:rsidR="00936C83">
        <w:rPr>
          <w:rFonts w:cs="Arial"/>
          <w:sz w:val="18"/>
          <w:lang w:eastAsia="cs-CZ"/>
        </w:rPr>
        <w:t>1</w:t>
      </w:r>
      <w:r w:rsidRPr="00E25071">
        <w:rPr>
          <w:rFonts w:cs="Arial"/>
          <w:sz w:val="18"/>
          <w:lang w:eastAsia="cs-CZ"/>
        </w:rPr>
        <w:t xml:space="preserve">. </w:t>
      </w:r>
      <w:r w:rsidR="000922B4">
        <w:rPr>
          <w:rFonts w:cs="Arial"/>
          <w:sz w:val="18"/>
          <w:lang w:eastAsia="cs-CZ"/>
        </w:rPr>
        <w:t>0</w:t>
      </w:r>
      <w:r w:rsidR="009F66F9">
        <w:rPr>
          <w:rFonts w:cs="Arial"/>
          <w:sz w:val="18"/>
          <w:lang w:eastAsia="cs-CZ"/>
        </w:rPr>
        <w:t>9</w:t>
      </w:r>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14</w:t>
        </w:r>
        <w:r w:rsidR="00BF74B6" w:rsidRPr="00E135DC">
          <w:rPr>
            <w:rFonts w:cs="Arial"/>
            <w:noProof/>
            <w:webHidden/>
            <w:sz w:val="19"/>
            <w:szCs w:val="19"/>
          </w:rPr>
          <w:fldChar w:fldCharType="end"/>
        </w:r>
      </w:hyperlink>
    </w:p>
    <w:p w14:paraId="5081C3B7" w14:textId="57B2187F"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AE3E78">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AE3E78">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AE3E78">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23</w:t>
        </w:r>
        <w:r w:rsidR="00BF74B6" w:rsidRPr="00E135DC">
          <w:rPr>
            <w:rFonts w:cs="Arial"/>
            <w:noProof/>
            <w:webHidden/>
            <w:sz w:val="19"/>
            <w:szCs w:val="19"/>
          </w:rPr>
          <w:fldChar w:fldCharType="end"/>
        </w:r>
      </w:hyperlink>
    </w:p>
    <w:p w14:paraId="1EE9C112" w14:textId="21A6B525" w:rsidR="00BF74B6" w:rsidRPr="00E135DC" w:rsidRDefault="00AE3E78">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23</w:t>
        </w:r>
        <w:r w:rsidR="00BF74B6" w:rsidRPr="00E135DC">
          <w:rPr>
            <w:rFonts w:cs="Arial"/>
            <w:noProof/>
            <w:webHidden/>
            <w:sz w:val="19"/>
            <w:szCs w:val="19"/>
          </w:rPr>
          <w:fldChar w:fldCharType="end"/>
        </w:r>
      </w:hyperlink>
    </w:p>
    <w:p w14:paraId="08A090A8" w14:textId="13800EC2" w:rsidR="00BF74B6" w:rsidRPr="00E135DC" w:rsidRDefault="00AE3E78">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bookmarkStart w:id="1" w:name="_GoBack"/>
        <w:bookmarkEnd w:id="1"/>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25</w:t>
        </w:r>
        <w:r w:rsidR="00BF74B6" w:rsidRPr="00E135DC">
          <w:rPr>
            <w:rFonts w:cs="Arial"/>
            <w:noProof/>
            <w:webHidden/>
            <w:sz w:val="19"/>
            <w:szCs w:val="19"/>
          </w:rPr>
          <w:fldChar w:fldCharType="end"/>
        </w:r>
      </w:hyperlink>
    </w:p>
    <w:p w14:paraId="12DA2A97" w14:textId="53EF9FE9" w:rsidR="00BF74B6" w:rsidRPr="00E135DC" w:rsidRDefault="00AE3E78">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27</w:t>
        </w:r>
        <w:r w:rsidR="00BF74B6" w:rsidRPr="00E135DC">
          <w:rPr>
            <w:rFonts w:cs="Arial"/>
            <w:noProof/>
            <w:webHidden/>
            <w:sz w:val="19"/>
            <w:szCs w:val="19"/>
          </w:rPr>
          <w:fldChar w:fldCharType="end"/>
        </w:r>
      </w:hyperlink>
    </w:p>
    <w:p w14:paraId="56A0A71D" w14:textId="770FE1BC"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28</w:t>
        </w:r>
        <w:r w:rsidR="00BF74B6" w:rsidRPr="00E135DC">
          <w:rPr>
            <w:rFonts w:cs="Arial"/>
            <w:noProof/>
            <w:webHidden/>
            <w:sz w:val="19"/>
            <w:szCs w:val="19"/>
          </w:rPr>
          <w:fldChar w:fldCharType="end"/>
        </w:r>
      </w:hyperlink>
    </w:p>
    <w:p w14:paraId="6C37EF94" w14:textId="16EC5A83" w:rsidR="00BF74B6" w:rsidRPr="00E135DC" w:rsidRDefault="00AE3E78">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28</w:t>
        </w:r>
        <w:r w:rsidR="00BF74B6" w:rsidRPr="00E135DC">
          <w:rPr>
            <w:rFonts w:cs="Arial"/>
            <w:noProof/>
            <w:webHidden/>
            <w:sz w:val="19"/>
            <w:szCs w:val="19"/>
          </w:rPr>
          <w:fldChar w:fldCharType="end"/>
        </w:r>
      </w:hyperlink>
    </w:p>
    <w:p w14:paraId="38EEFE1F" w14:textId="27125DC4" w:rsidR="00BF74B6" w:rsidRPr="00E135DC" w:rsidRDefault="00AE3E78">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30</w:t>
        </w:r>
        <w:r w:rsidR="00BF74B6" w:rsidRPr="00E135DC">
          <w:rPr>
            <w:rFonts w:cs="Arial"/>
            <w:noProof/>
            <w:webHidden/>
            <w:sz w:val="19"/>
            <w:szCs w:val="19"/>
          </w:rPr>
          <w:fldChar w:fldCharType="end"/>
        </w:r>
      </w:hyperlink>
    </w:p>
    <w:p w14:paraId="4397C0C1" w14:textId="06A3F4C9" w:rsidR="00BF74B6" w:rsidRPr="00E135DC" w:rsidRDefault="00AE3E78">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33</w:t>
        </w:r>
        <w:r w:rsidR="00BF74B6" w:rsidRPr="00E135DC">
          <w:rPr>
            <w:rFonts w:cs="Arial"/>
            <w:noProof/>
            <w:webHidden/>
            <w:sz w:val="19"/>
            <w:szCs w:val="19"/>
          </w:rPr>
          <w:fldChar w:fldCharType="end"/>
        </w:r>
      </w:hyperlink>
    </w:p>
    <w:p w14:paraId="2FCA8F9F" w14:textId="5AF2688F" w:rsidR="00BF74B6" w:rsidRPr="00E135DC" w:rsidRDefault="00AE3E78">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33</w:t>
        </w:r>
        <w:r w:rsidR="00BF74B6" w:rsidRPr="00E135DC">
          <w:rPr>
            <w:rFonts w:cs="Arial"/>
            <w:noProof/>
            <w:webHidden/>
            <w:sz w:val="19"/>
            <w:szCs w:val="19"/>
          </w:rPr>
          <w:fldChar w:fldCharType="end"/>
        </w:r>
      </w:hyperlink>
    </w:p>
    <w:p w14:paraId="08F482A2" w14:textId="04590F03" w:rsidR="00BF74B6" w:rsidRPr="00E135DC" w:rsidRDefault="00AE3E78">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56</w:t>
        </w:r>
        <w:r w:rsidR="00BF74B6" w:rsidRPr="00E135DC">
          <w:rPr>
            <w:rFonts w:cs="Arial"/>
            <w:noProof/>
            <w:webHidden/>
            <w:sz w:val="19"/>
            <w:szCs w:val="19"/>
          </w:rPr>
          <w:fldChar w:fldCharType="end"/>
        </w:r>
      </w:hyperlink>
    </w:p>
    <w:p w14:paraId="27443959" w14:textId="67A19B23" w:rsidR="00BF74B6" w:rsidRPr="00E135DC" w:rsidRDefault="00AE3E78">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58</w:t>
        </w:r>
        <w:r w:rsidR="00BF74B6" w:rsidRPr="00E135DC">
          <w:rPr>
            <w:rFonts w:cs="Arial"/>
            <w:noProof/>
            <w:webHidden/>
            <w:sz w:val="19"/>
            <w:szCs w:val="19"/>
          </w:rPr>
          <w:fldChar w:fldCharType="end"/>
        </w:r>
      </w:hyperlink>
    </w:p>
    <w:p w14:paraId="7F58E385" w14:textId="3DC97EA2" w:rsidR="00BF74B6" w:rsidRPr="00E135DC" w:rsidRDefault="00AE3E78">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66</w:t>
        </w:r>
        <w:r w:rsidR="00BF74B6" w:rsidRPr="00E135DC">
          <w:rPr>
            <w:rFonts w:cs="Arial"/>
            <w:noProof/>
            <w:webHidden/>
            <w:sz w:val="19"/>
            <w:szCs w:val="19"/>
          </w:rPr>
          <w:fldChar w:fldCharType="end"/>
        </w:r>
      </w:hyperlink>
    </w:p>
    <w:p w14:paraId="101D5D81" w14:textId="760BDC6C" w:rsidR="00BF74B6" w:rsidRPr="00E135DC" w:rsidRDefault="00AE3E78">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80</w:t>
        </w:r>
        <w:r w:rsidR="00BF74B6" w:rsidRPr="00E135DC">
          <w:rPr>
            <w:rFonts w:cs="Arial"/>
            <w:noProof/>
            <w:webHidden/>
            <w:sz w:val="19"/>
            <w:szCs w:val="19"/>
          </w:rPr>
          <w:fldChar w:fldCharType="end"/>
        </w:r>
      </w:hyperlink>
    </w:p>
    <w:p w14:paraId="5198DED3" w14:textId="401417B1"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85</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86</w:t>
        </w:r>
        <w:r w:rsidR="00BF74B6" w:rsidRPr="00E135DC">
          <w:rPr>
            <w:rFonts w:cs="Arial"/>
            <w:noProof/>
            <w:webHidden/>
            <w:sz w:val="19"/>
            <w:szCs w:val="19"/>
          </w:rPr>
          <w:fldChar w:fldCharType="end"/>
        </w:r>
      </w:hyperlink>
    </w:p>
    <w:p w14:paraId="25C99981" w14:textId="1CB1F927" w:rsidR="00BF74B6" w:rsidRPr="00E135DC" w:rsidRDefault="00AE3E78">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86</w:t>
        </w:r>
        <w:r w:rsidR="00BF74B6" w:rsidRPr="00E135DC">
          <w:rPr>
            <w:rFonts w:cs="Arial"/>
            <w:noProof/>
            <w:webHidden/>
            <w:sz w:val="19"/>
            <w:szCs w:val="19"/>
          </w:rPr>
          <w:fldChar w:fldCharType="end"/>
        </w:r>
      </w:hyperlink>
    </w:p>
    <w:p w14:paraId="4212AEDF" w14:textId="72B0048A" w:rsidR="00BF74B6" w:rsidRPr="00E135DC" w:rsidRDefault="00AE3E78">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88</w:t>
        </w:r>
        <w:r w:rsidR="00BF74B6" w:rsidRPr="00E135DC">
          <w:rPr>
            <w:rFonts w:cs="Arial"/>
            <w:noProof/>
            <w:webHidden/>
            <w:sz w:val="19"/>
            <w:szCs w:val="19"/>
          </w:rPr>
          <w:fldChar w:fldCharType="end"/>
        </w:r>
      </w:hyperlink>
    </w:p>
    <w:p w14:paraId="61CB8603" w14:textId="65AB04E3" w:rsidR="00BF74B6" w:rsidRPr="00E135DC" w:rsidRDefault="00AE3E78">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88</w:t>
        </w:r>
        <w:r w:rsidR="00BF74B6" w:rsidRPr="00E135DC">
          <w:rPr>
            <w:rFonts w:cs="Arial"/>
            <w:noProof/>
            <w:webHidden/>
            <w:sz w:val="19"/>
            <w:szCs w:val="19"/>
          </w:rPr>
          <w:fldChar w:fldCharType="end"/>
        </w:r>
      </w:hyperlink>
    </w:p>
    <w:p w14:paraId="57E11B99" w14:textId="6CE761E3" w:rsidR="00BF74B6" w:rsidRPr="00E135DC" w:rsidRDefault="00AE3E78">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89</w:t>
        </w:r>
        <w:r w:rsidR="00BF74B6" w:rsidRPr="00E135DC">
          <w:rPr>
            <w:rFonts w:cs="Arial"/>
            <w:noProof/>
            <w:webHidden/>
            <w:sz w:val="19"/>
            <w:szCs w:val="19"/>
          </w:rPr>
          <w:fldChar w:fldCharType="end"/>
        </w:r>
      </w:hyperlink>
    </w:p>
    <w:p w14:paraId="71EC95BE" w14:textId="03A3311D" w:rsidR="00BF74B6" w:rsidRPr="00E135DC" w:rsidRDefault="00AE3E78">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94</w:t>
        </w:r>
        <w:r w:rsidR="00BF74B6" w:rsidRPr="00E135DC">
          <w:rPr>
            <w:rFonts w:cs="Arial"/>
            <w:noProof/>
            <w:webHidden/>
            <w:sz w:val="19"/>
            <w:szCs w:val="19"/>
          </w:rPr>
          <w:fldChar w:fldCharType="end"/>
        </w:r>
      </w:hyperlink>
    </w:p>
    <w:p w14:paraId="1C39A013" w14:textId="269FCB87" w:rsidR="00BF74B6" w:rsidRPr="00E135DC" w:rsidRDefault="00AE3E78">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111</w:t>
        </w:r>
        <w:r w:rsidR="00BF74B6" w:rsidRPr="00E135DC">
          <w:rPr>
            <w:rFonts w:cs="Arial"/>
            <w:noProof/>
            <w:webHidden/>
            <w:sz w:val="19"/>
            <w:szCs w:val="19"/>
          </w:rPr>
          <w:fldChar w:fldCharType="end"/>
        </w:r>
      </w:hyperlink>
    </w:p>
    <w:p w14:paraId="69BEAABA" w14:textId="5B4FB10A" w:rsidR="00BF74B6" w:rsidRPr="00E135DC" w:rsidRDefault="00AE3E78">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115</w:t>
        </w:r>
        <w:r w:rsidR="00BF74B6" w:rsidRPr="00E135DC">
          <w:rPr>
            <w:rFonts w:cs="Arial"/>
            <w:noProof/>
            <w:webHidden/>
            <w:sz w:val="19"/>
            <w:szCs w:val="19"/>
          </w:rPr>
          <w:fldChar w:fldCharType="end"/>
        </w:r>
      </w:hyperlink>
    </w:p>
    <w:p w14:paraId="52A899C1" w14:textId="1B47B2EA" w:rsidR="00BF74B6" w:rsidRPr="00E135DC" w:rsidRDefault="00AE3E78">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123</w:t>
        </w:r>
        <w:r w:rsidR="00BF74B6" w:rsidRPr="00E135DC">
          <w:rPr>
            <w:rFonts w:cs="Arial"/>
            <w:noProof/>
            <w:webHidden/>
            <w:sz w:val="19"/>
            <w:szCs w:val="19"/>
          </w:rPr>
          <w:fldChar w:fldCharType="end"/>
        </w:r>
      </w:hyperlink>
    </w:p>
    <w:p w14:paraId="291F6871" w14:textId="28A76C2A" w:rsidR="00BF74B6" w:rsidRPr="00E135DC" w:rsidRDefault="00AE3E78">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128</w:t>
        </w:r>
        <w:r w:rsidR="00BF74B6" w:rsidRPr="00E135DC">
          <w:rPr>
            <w:rFonts w:cs="Arial"/>
            <w:noProof/>
            <w:webHidden/>
            <w:sz w:val="19"/>
            <w:szCs w:val="19"/>
          </w:rPr>
          <w:fldChar w:fldCharType="end"/>
        </w:r>
      </w:hyperlink>
    </w:p>
    <w:p w14:paraId="34F67D09" w14:textId="39ED40BA"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134</w:t>
        </w:r>
        <w:r w:rsidR="00BF74B6" w:rsidRPr="00E135DC">
          <w:rPr>
            <w:rFonts w:cs="Arial"/>
            <w:noProof/>
            <w:webHidden/>
            <w:sz w:val="19"/>
            <w:szCs w:val="19"/>
          </w:rPr>
          <w:fldChar w:fldCharType="end"/>
        </w:r>
      </w:hyperlink>
    </w:p>
    <w:p w14:paraId="6F278EC5" w14:textId="5DD9059F"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134</w:t>
        </w:r>
        <w:r w:rsidR="00BF74B6" w:rsidRPr="00E135DC">
          <w:rPr>
            <w:rFonts w:cs="Arial"/>
            <w:noProof/>
            <w:webHidden/>
            <w:sz w:val="19"/>
            <w:szCs w:val="19"/>
          </w:rPr>
          <w:fldChar w:fldCharType="end"/>
        </w:r>
      </w:hyperlink>
    </w:p>
    <w:p w14:paraId="5B9D06DD" w14:textId="69B98DBC" w:rsidR="00BF74B6" w:rsidRPr="00E135DC" w:rsidRDefault="00AE3E78">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137</w:t>
        </w:r>
        <w:r w:rsidR="00BF74B6" w:rsidRPr="00E135DC">
          <w:rPr>
            <w:rFonts w:cs="Arial"/>
            <w:noProof/>
            <w:webHidden/>
            <w:sz w:val="19"/>
            <w:szCs w:val="19"/>
          </w:rPr>
          <w:fldChar w:fldCharType="end"/>
        </w:r>
      </w:hyperlink>
    </w:p>
    <w:p w14:paraId="321D2A52" w14:textId="0E7F517F"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137</w:t>
        </w:r>
        <w:r w:rsidR="00BF74B6" w:rsidRPr="00E135DC">
          <w:rPr>
            <w:rFonts w:cs="Arial"/>
            <w:noProof/>
            <w:webHidden/>
            <w:sz w:val="19"/>
            <w:szCs w:val="19"/>
          </w:rPr>
          <w:fldChar w:fldCharType="end"/>
        </w:r>
      </w:hyperlink>
    </w:p>
    <w:p w14:paraId="23ED640E" w14:textId="456633B4" w:rsidR="00BF74B6" w:rsidRPr="00E135DC" w:rsidRDefault="00AE3E78">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140</w:t>
        </w:r>
        <w:r w:rsidR="00BF74B6" w:rsidRPr="00E135DC">
          <w:rPr>
            <w:rFonts w:cs="Arial"/>
            <w:noProof/>
            <w:webHidden/>
            <w:sz w:val="19"/>
            <w:szCs w:val="19"/>
          </w:rPr>
          <w:fldChar w:fldCharType="end"/>
        </w:r>
      </w:hyperlink>
    </w:p>
    <w:p w14:paraId="652445E0" w14:textId="7CDA4D90" w:rsidR="00BF74B6" w:rsidRPr="00E135DC" w:rsidRDefault="00AE3E78">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147</w:t>
        </w:r>
        <w:r w:rsidR="00BF74B6" w:rsidRPr="00E135DC">
          <w:rPr>
            <w:rFonts w:cs="Arial"/>
            <w:noProof/>
            <w:webHidden/>
            <w:sz w:val="19"/>
            <w:szCs w:val="19"/>
          </w:rPr>
          <w:fldChar w:fldCharType="end"/>
        </w:r>
      </w:hyperlink>
    </w:p>
    <w:p w14:paraId="3B998595" w14:textId="5DDE90F6" w:rsidR="00BF74B6" w:rsidRPr="00E135DC" w:rsidRDefault="00AE3E78">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5D00F6">
          <w:rPr>
            <w:rFonts w:cs="Arial"/>
            <w:noProof/>
            <w:webHidden/>
            <w:sz w:val="19"/>
            <w:szCs w:val="19"/>
          </w:rPr>
          <w:t>148</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40636364"/>
      <w:r w:rsidRPr="0073389C">
        <w:rPr>
          <w:rFonts w:ascii="Arial" w:hAnsi="Arial"/>
          <w:lang w:val="sk-SK"/>
        </w:rPr>
        <w:lastRenderedPageBreak/>
        <w:t>Úvod</w:t>
      </w:r>
      <w:bookmarkEnd w:id="0"/>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6DA283CF"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40636366"/>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A2E284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w:t>
      </w:r>
      <w:r w:rsidRPr="0073389C">
        <w:rPr>
          <w:rFonts w:cs="Arial"/>
          <w:szCs w:val="19"/>
          <w:lang w:val="sk-SK"/>
        </w:rPr>
        <w:lastRenderedPageBreak/>
        <w:t>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1496497A"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 xml:space="preserve">súkromná alebo verejná právnická osoba, v prípade Európskeho námorného a rybárskeho fondu aj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w:t>
      </w:r>
      <w:r w:rsidRPr="0073389C">
        <w:rPr>
          <w:lang w:val="sk-SK"/>
        </w:rPr>
        <w:lastRenderedPageBreak/>
        <w:t xml:space="preserve">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w:t>
      </w:r>
      <w:r w:rsidR="00CC633A">
        <w:rPr>
          <w:lang w:val="sk-SK"/>
        </w:rPr>
        <w:lastRenderedPageBreak/>
        <w:t>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lastRenderedPageBreak/>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440636368"/>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79EED88"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5"/>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15F5067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w:t>
      </w:r>
      <w:r w:rsidRPr="0073389C">
        <w:rPr>
          <w:szCs w:val="19"/>
          <w:lang w:val="sk-SK"/>
        </w:rPr>
        <w:lastRenderedPageBreak/>
        <w:t xml:space="preserve">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6"/>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7"/>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8"/>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lastRenderedPageBreak/>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9"/>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lastRenderedPageBreak/>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0"/>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lastRenderedPageBreak/>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4" w:name="_Toc440372864"/>
      <w:bookmarkStart w:id="35"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6" w:name="_Toc440372865"/>
      <w:bookmarkStart w:id="37" w:name="_Toc440636376"/>
      <w:r w:rsidRPr="0073389C">
        <w:rPr>
          <w:lang w:val="sk-SK"/>
        </w:rPr>
        <w:t>Charakter zmien a spôsob posudzovania zmien</w:t>
      </w:r>
      <w:bookmarkEnd w:id="36"/>
      <w:bookmarkEnd w:id="3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440636377"/>
      <w:r w:rsidRPr="0073389C">
        <w:rPr>
          <w:lang w:val="sk-SK"/>
        </w:rPr>
        <w:t>Administrácia zmenového konania</w:t>
      </w:r>
      <w:bookmarkEnd w:id="38"/>
      <w:bookmarkEnd w:id="39"/>
      <w:bookmarkEnd w:id="4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3" w:name="_Toc440372867"/>
      <w:bookmarkStart w:id="44" w:name="_Toc440636378"/>
      <w:r w:rsidRPr="0073389C">
        <w:rPr>
          <w:lang w:val="sk-SK"/>
        </w:rPr>
        <w:t>Ukončenie zmluvného vzťahu</w:t>
      </w:r>
      <w:bookmarkEnd w:id="41"/>
      <w:bookmarkEnd w:id="42"/>
      <w:bookmarkEnd w:id="43"/>
      <w:bookmarkEnd w:id="4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440636379"/>
      <w:r w:rsidRPr="0073389C">
        <w:rPr>
          <w:lang w:val="sk-SK"/>
        </w:rPr>
        <w:t>Finančné riadenie</w:t>
      </w:r>
      <w:bookmarkEnd w:id="45"/>
      <w:bookmarkEnd w:id="46"/>
      <w:bookmarkEnd w:id="4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440636380"/>
      <w:r w:rsidRPr="0073389C">
        <w:rPr>
          <w:lang w:val="sk-SK"/>
        </w:rPr>
        <w:t>Vedenie účtovníct</w:t>
      </w:r>
      <w:r w:rsidR="004A616F" w:rsidRPr="0073389C">
        <w:rPr>
          <w:lang w:val="sk-SK"/>
        </w:rPr>
        <w:t>va</w:t>
      </w:r>
      <w:bookmarkEnd w:id="48"/>
      <w:bookmarkEnd w:id="49"/>
      <w:bookmarkEnd w:id="5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1"/>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440636381"/>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2"/>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3"/>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4"/>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5"/>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w:t>
      </w:r>
      <w:r w:rsidRPr="0073389C">
        <w:rPr>
          <w:szCs w:val="19"/>
          <w:lang w:val="sk-SK"/>
        </w:rPr>
        <w:lastRenderedPageBreak/>
        <w:t xml:space="preserve">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6"/>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3F3CEE">
      <w:pPr>
        <w:pStyle w:val="Odsekzoznamu"/>
        <w:numPr>
          <w:ilvl w:val="0"/>
          <w:numId w:val="136"/>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3F3CEE">
      <w:pPr>
        <w:pStyle w:val="Odsekzoznamu"/>
        <w:numPr>
          <w:ilvl w:val="0"/>
          <w:numId w:val="136"/>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 xml:space="preserve">Prijímateľ prevedie sumu vo výške </w:t>
      </w:r>
      <w:r w:rsidRPr="00D877AF">
        <w:rPr>
          <w:rFonts w:cs="Arial"/>
          <w:szCs w:val="19"/>
        </w:rPr>
        <w:lastRenderedPageBreak/>
        <w:t>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4" w:name="_Toc440372871"/>
      <w:bookmarkStart w:id="55" w:name="_Toc440636382"/>
      <w:r w:rsidRPr="00E135DC">
        <w:rPr>
          <w:b/>
        </w:rPr>
        <w:t>Platby vo vzťahu prijímateľ – dodávateľ/zhotoviteľ</w:t>
      </w:r>
      <w:bookmarkEnd w:id="54"/>
      <w:bookmarkEnd w:id="55"/>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6" w:name="_Toc440372872"/>
      <w:bookmarkStart w:id="57" w:name="_Toc440636383"/>
      <w:r w:rsidRPr="0073389C">
        <w:rPr>
          <w:lang w:val="sk-SK"/>
        </w:rPr>
        <w:t>Oprávnenosť výdavkov</w:t>
      </w:r>
      <w:bookmarkEnd w:id="53"/>
      <w:bookmarkEnd w:id="56"/>
      <w:bookmarkEnd w:id="57"/>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7"/>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lastRenderedPageBreak/>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8"/>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9"/>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lastRenderedPageBreak/>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w:t>
      </w:r>
      <w:r w:rsidR="004B173C" w:rsidRPr="0073389C">
        <w:lastRenderedPageBreak/>
        <w:t>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0"/>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1"/>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2"/>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Default="00AE5A8F" w:rsidP="001C0497">
      <w:pPr>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3"/>
      </w:r>
      <w:r w:rsidR="00987382">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AE6793">
      <w:pPr>
        <w:pStyle w:val="Odsekzoznamu"/>
        <w:numPr>
          <w:ilvl w:val="0"/>
          <w:numId w:val="125"/>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AE6793">
      <w:pPr>
        <w:pStyle w:val="Odsekzoznamu"/>
        <w:numPr>
          <w:ilvl w:val="0"/>
          <w:numId w:val="125"/>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4"/>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AE6793">
      <w:pPr>
        <w:pStyle w:val="Odsekzoznamu"/>
        <w:numPr>
          <w:ilvl w:val="0"/>
          <w:numId w:val="125"/>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6710DE">
      <w:pPr>
        <w:pStyle w:val="Odsekzoznamu"/>
        <w:numPr>
          <w:ilvl w:val="0"/>
          <w:numId w:val="125"/>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5"/>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AE6793">
      <w:pPr>
        <w:pStyle w:val="Odsekzoznamu"/>
        <w:numPr>
          <w:ilvl w:val="0"/>
          <w:numId w:val="125"/>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AE6793">
      <w:pPr>
        <w:pStyle w:val="Odsekzoznamu"/>
        <w:numPr>
          <w:ilvl w:val="0"/>
          <w:numId w:val="125"/>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AE6793">
      <w:pPr>
        <w:pStyle w:val="Odsekzoznamu"/>
        <w:numPr>
          <w:ilvl w:val="0"/>
          <w:numId w:val="125"/>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99542E">
      <w:pPr>
        <w:pStyle w:val="Odsekzoznamu"/>
        <w:numPr>
          <w:ilvl w:val="0"/>
          <w:numId w:val="125"/>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8636F">
      <w:pPr>
        <w:pStyle w:val="Odsekzoznamu"/>
        <w:numPr>
          <w:ilvl w:val="0"/>
          <w:numId w:val="125"/>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AE6793">
      <w:pPr>
        <w:pStyle w:val="Odsekzoznamu"/>
        <w:numPr>
          <w:ilvl w:val="0"/>
          <w:numId w:val="125"/>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AE6793">
      <w:pPr>
        <w:pStyle w:val="Odsekzoznamu"/>
        <w:numPr>
          <w:ilvl w:val="0"/>
          <w:numId w:val="125"/>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6"/>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 xml:space="preserve">je prijímateľ povinný preukázať, že zamestnanec, ktorého </w:t>
      </w:r>
      <w:r w:rsidRPr="0073389C">
        <w:lastRenderedPageBreak/>
        <w:t>mzdové výdavky sú predmetom financovania z EŠIF má pre danú pracovnú pozíciu alebo pre práce vykonávané na projekte potrebnú kvalifikáciu a odbornú spôsobilosť.</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589A4B5E"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27"/>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77777777"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100%–nému pracovnému úväzku, ktorý zastáva pozíciu riadiaceho pracovníka alebo štatutárneho orgánu</w:t>
      </w:r>
      <w:r>
        <w:t>.</w:t>
      </w:r>
      <w:r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lastRenderedPageBreak/>
        <w:t>Dohody o prácach vykonávaných mimo pracovného pomeru nemožno uzatvoriť na činnosti/práce, ktoré sú predmetom ochrany podľa autorského zákona</w:t>
      </w:r>
      <w:r>
        <w:rPr>
          <w:rStyle w:val="Odkaznapoznmkupodiarou"/>
        </w:rPr>
        <w:footnoteReference w:id="2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1"/>
      </w:r>
      <w:r w:rsidR="00694363" w:rsidRPr="0073389C">
        <w:t>),</w:t>
      </w:r>
      <w:r w:rsidRPr="0073389C">
        <w:t xml:space="preserve"> ako aj povinné odvody</w:t>
      </w:r>
      <w:r w:rsidRPr="0073389C">
        <w:rPr>
          <w:rStyle w:val="Odkaznapoznmkupodiarou"/>
          <w:sz w:val="19"/>
        </w:rPr>
        <w:footnoteReference w:id="3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lastRenderedPageBreak/>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4"/>
      </w:r>
      <w:r w:rsidRPr="0073389C">
        <w:t>), ako aj povinné odvody za zamestnávateľa</w:t>
      </w:r>
      <w:r w:rsidRPr="0073389C">
        <w:rPr>
          <w:rStyle w:val="Odkaznapoznmkupodiarou"/>
          <w:sz w:val="19"/>
        </w:rPr>
        <w:footnoteReference w:id="3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w:t>
      </w:r>
      <w:r w:rsidRPr="009B4AEF">
        <w:rPr>
          <w:rFonts w:cs="Arial"/>
          <w:color w:val="000000"/>
          <w:szCs w:val="19"/>
          <w:lang w:eastAsia="en-AU"/>
        </w:rPr>
        <w:lastRenderedPageBreak/>
        <w:t>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3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3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4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 xml:space="preserve">(napr. príspevky zo sociálneho fondu na dopravu </w:t>
      </w:r>
      <w:r w:rsidR="00187DE6" w:rsidRPr="00187DE6">
        <w:lastRenderedPageBreak/>
        <w:t>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w:t>
      </w:r>
      <w:r w:rsidRPr="0073389C">
        <w:rPr>
          <w:rFonts w:ascii="Arial" w:hAnsi="Arial" w:cs="Arial"/>
          <w:sz w:val="19"/>
          <w:szCs w:val="19"/>
          <w:lang w:val="sk-SK"/>
        </w:rPr>
        <w:lastRenderedPageBreak/>
        <w:t>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lastRenderedPageBreak/>
        <w:t>V prípade potrebných vedľajších výdavkov</w:t>
      </w:r>
      <w:r w:rsidRPr="0073389C">
        <w:rPr>
          <w:rStyle w:val="Odkaznapoznmkupodiarou"/>
          <w:sz w:val="19"/>
        </w:rPr>
        <w:footnoteReference w:id="4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6"/>
      </w:r>
      <w:r w:rsidRPr="00B13AD8">
        <w:rPr>
          <w:rFonts w:cs="Arial"/>
          <w:szCs w:val="19"/>
        </w:rPr>
        <w:t>, ktorá zahŕňa výdavky na ubytovanie, stravné a cestovné v SR</w:t>
      </w:r>
      <w:r w:rsidRPr="00B13AD8">
        <w:rPr>
          <w:rStyle w:val="Odkaznapoznmkupodiarou"/>
          <w:rFonts w:cs="Arial"/>
          <w:sz w:val="19"/>
          <w:szCs w:val="19"/>
        </w:rPr>
        <w:footnoteReference w:id="4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9"/>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5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lastRenderedPageBreak/>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5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w:t>
      </w:r>
      <w:r w:rsidRPr="00F93C7B">
        <w:rPr>
          <w:rFonts w:cs="Arial"/>
          <w:b w:val="0"/>
          <w:color w:val="auto"/>
          <w:sz w:val="19"/>
          <w:szCs w:val="19"/>
          <w:lang w:val="sk-SK"/>
        </w:rPr>
        <w:lastRenderedPageBreak/>
        <w:t xml:space="preserve">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výška výdavkov</w:t>
      </w:r>
      <w:r w:rsidRPr="0073389C">
        <w:rPr>
          <w:rFonts w:ascii="Arial" w:hAnsi="Arial" w:cs="Arial"/>
          <w:sz w:val="19"/>
          <w:szCs w:val="19"/>
          <w:vertAlign w:val="superscript"/>
        </w:rPr>
        <w:footnoteReference w:id="5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6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lastRenderedPageBreak/>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 xml:space="preserve">so zákonom č. 343/2015 Z. z. o verejnom obstarávaní a o zmene a doplnení niektorých zákonov v znení </w:t>
      </w:r>
      <w:r w:rsidRPr="0099542E">
        <w:rPr>
          <w:rFonts w:cs="Arial"/>
        </w:rPr>
        <w:lastRenderedPageBreak/>
        <w:t>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65"/>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6"/>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7"/>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8"/>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7C711D1A"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92208D">
        <w:rPr>
          <w:rFonts w:ascii="Arial" w:hAnsi="Arial"/>
          <w:sz w:val="19"/>
          <w:lang w:val="sk-SK" w:eastAsia="en-US"/>
        </w:rPr>
        <w:t> podobne</w:t>
      </w:r>
      <w:r w:rsidR="00C44D39">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w:t>
      </w:r>
      <w:r w:rsidRPr="0073389C">
        <w:lastRenderedPageBreak/>
        <w:t xml:space="preserve">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8" w:name="_Toc361131496"/>
      <w:r w:rsidRPr="0073389C">
        <w:rPr>
          <w:rFonts w:ascii="Arial" w:hAnsi="Arial" w:cs="Arial"/>
          <w:b/>
          <w:sz w:val="19"/>
          <w:szCs w:val="19"/>
          <w:lang w:val="sk-SK" w:eastAsia="en-US"/>
        </w:rPr>
        <w:t>Problematika prekrývania sa výdavkov</w:t>
      </w:r>
      <w:bookmarkEnd w:id="58"/>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9"/>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0"/>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9" w:name="_Toc410907859"/>
      <w:bookmarkStart w:id="60" w:name="_Toc440372873"/>
      <w:bookmarkStart w:id="61" w:name="_Toc440636384"/>
      <w:r w:rsidRPr="0073389C">
        <w:rPr>
          <w:lang w:val="sk-SK"/>
        </w:rPr>
        <w:t>Postupy pri žiadosti o platbu</w:t>
      </w:r>
      <w:bookmarkEnd w:id="59"/>
      <w:bookmarkEnd w:id="60"/>
      <w:bookmarkEnd w:id="61"/>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1"/>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2"/>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2" w:name="_Toc410907860"/>
      <w:bookmarkStart w:id="63" w:name="_Toc440372874"/>
      <w:bookmarkStart w:id="64" w:name="_Toc440636385"/>
      <w:r w:rsidRPr="0073389C">
        <w:rPr>
          <w:lang w:val="sk-SK"/>
        </w:rPr>
        <w:lastRenderedPageBreak/>
        <w:t>Špecifiká jednotlivých systémov financovania</w:t>
      </w:r>
      <w:bookmarkEnd w:id="62"/>
      <w:bookmarkEnd w:id="63"/>
      <w:bookmarkEnd w:id="64"/>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68CDA2C9"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 xml:space="preserve">predfinancovania samostatne. V prípade vrátenia sumy nezúčtovaného rozdielu z vlastnej iniciatívy prijímateľa, prijímateľ pred zrealizovaním úhrady finančných </w:t>
      </w:r>
      <w:r w:rsidR="008950FF" w:rsidRPr="0099542E">
        <w:rPr>
          <w:rFonts w:cs="Arial"/>
          <w:szCs w:val="16"/>
        </w:rPr>
        <w:lastRenderedPageBreak/>
        <w:t>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3"/>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D22203">
      <w:pPr>
        <w:numPr>
          <w:ilvl w:val="0"/>
          <w:numId w:val="92"/>
        </w:numPr>
        <w:spacing w:before="120" w:after="120"/>
        <w:ind w:left="567" w:hanging="283"/>
        <w:jc w:val="both"/>
      </w:pPr>
      <w:r w:rsidRPr="003A2FA6">
        <w:lastRenderedPageBreak/>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lastRenderedPageBreak/>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lastRenderedPageBreak/>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w:t>
      </w:r>
      <w:r w:rsidR="009A5D87" w:rsidRPr="009A5D87">
        <w:rPr>
          <w:rFonts w:cs="Arial"/>
          <w:szCs w:val="19"/>
        </w:rPr>
        <w:lastRenderedPageBreak/>
        <w:t>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4"/>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lastRenderedPageBreak/>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5"/>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6"/>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5" w:name="_Toc410907861"/>
      <w:bookmarkStart w:id="66" w:name="_Toc440372875"/>
      <w:bookmarkStart w:id="67" w:name="_Toc440636386"/>
      <w:r w:rsidRPr="0073389C">
        <w:rPr>
          <w:caps/>
          <w:lang w:val="sk-SK" w:eastAsia="cs-CZ"/>
        </w:rPr>
        <w:lastRenderedPageBreak/>
        <w:t>Ú</w:t>
      </w:r>
      <w:r w:rsidRPr="0073389C">
        <w:rPr>
          <w:lang w:val="sk-SK" w:eastAsia="cs-CZ"/>
        </w:rPr>
        <w:t>čtovné doklady a ich prílohy</w:t>
      </w:r>
      <w:bookmarkEnd w:id="65"/>
      <w:bookmarkEnd w:id="66"/>
      <w:bookmarkEnd w:id="6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7"/>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8" w:name="_Toc317864902"/>
      <w:bookmarkStart w:id="69" w:name="_Toc317865114"/>
      <w:bookmarkStart w:id="70" w:name="_Toc317865267"/>
      <w:bookmarkStart w:id="71" w:name="_Toc317865410"/>
      <w:bookmarkStart w:id="72" w:name="_Toc317865549"/>
      <w:bookmarkStart w:id="73" w:name="_Toc317865688"/>
      <w:bookmarkStart w:id="74" w:name="_Toc317866058"/>
      <w:bookmarkStart w:id="75" w:name="_Toc317866203"/>
      <w:bookmarkStart w:id="76" w:name="_Toc317866305"/>
      <w:bookmarkStart w:id="77" w:name="_Toc317866470"/>
      <w:bookmarkStart w:id="78" w:name="_Toc317866572"/>
      <w:bookmarkStart w:id="79" w:name="_Toc317866789"/>
      <w:bookmarkStart w:id="80" w:name="_Toc329084085"/>
      <w:bookmarkEnd w:id="68"/>
      <w:bookmarkEnd w:id="69"/>
      <w:bookmarkEnd w:id="70"/>
      <w:bookmarkEnd w:id="71"/>
      <w:bookmarkEnd w:id="72"/>
      <w:bookmarkEnd w:id="73"/>
      <w:bookmarkEnd w:id="74"/>
      <w:bookmarkEnd w:id="75"/>
      <w:bookmarkEnd w:id="76"/>
      <w:bookmarkEnd w:id="77"/>
      <w:bookmarkEnd w:id="78"/>
      <w:bookmarkEnd w:id="79"/>
      <w:bookmarkEnd w:id="80"/>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8"/>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lastRenderedPageBreak/>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3"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4" w:name="_Toc417050114"/>
      <w:bookmarkStart w:id="85" w:name="_Toc417155861"/>
      <w:bookmarkStart w:id="86" w:name="_Toc417156080"/>
      <w:bookmarkStart w:id="87" w:name="_Toc417050126"/>
      <w:bookmarkStart w:id="88" w:name="_Toc417155873"/>
      <w:bookmarkStart w:id="89" w:name="_Toc417156092"/>
      <w:bookmarkEnd w:id="84"/>
      <w:bookmarkEnd w:id="85"/>
      <w:bookmarkEnd w:id="86"/>
      <w:bookmarkEnd w:id="87"/>
      <w:bookmarkEnd w:id="88"/>
      <w:bookmarkEnd w:id="8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9"/>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90" w:name="_Toc317864930"/>
      <w:bookmarkStart w:id="91" w:name="_Toc317865142"/>
      <w:bookmarkStart w:id="92" w:name="_Toc317865295"/>
      <w:bookmarkStart w:id="93" w:name="_Toc317865438"/>
      <w:bookmarkStart w:id="94" w:name="_Toc317865577"/>
      <w:bookmarkStart w:id="95" w:name="_Toc317865703"/>
      <w:bookmarkStart w:id="96" w:name="_Toc317866072"/>
      <w:bookmarkStart w:id="97" w:name="_Toc317866217"/>
      <w:bookmarkStart w:id="98" w:name="_Toc317866319"/>
      <w:bookmarkStart w:id="99" w:name="_Toc317866484"/>
      <w:bookmarkStart w:id="100" w:name="_Toc317866586"/>
      <w:bookmarkStart w:id="101" w:name="_Toc317866803"/>
      <w:bookmarkStart w:id="102" w:name="_Toc329084100"/>
      <w:bookmarkStart w:id="103" w:name="_Toc410905147"/>
      <w:bookmarkStart w:id="104" w:name="_Toc410907875"/>
      <w:bookmarkStart w:id="105" w:name="_Toc410910215"/>
      <w:bookmarkStart w:id="106" w:name="_Toc413415834"/>
      <w:bookmarkStart w:id="107" w:name="_Toc413830211"/>
      <w:bookmarkStart w:id="108" w:name="_Toc413833999"/>
      <w:bookmarkStart w:id="109" w:name="_Toc413834102"/>
      <w:bookmarkStart w:id="110" w:name="_Toc415130210"/>
      <w:bookmarkStart w:id="111" w:name="_Toc415155540"/>
      <w:bookmarkStart w:id="112" w:name="_Toc417050140"/>
      <w:bookmarkStart w:id="113" w:name="_Toc417155887"/>
      <w:bookmarkStart w:id="114" w:name="_Toc417156106"/>
      <w:bookmarkEnd w:id="83"/>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w:t>
      </w:r>
      <w:r w:rsidRPr="0073389C">
        <w:rPr>
          <w:color w:val="000000"/>
          <w:lang w:eastAsia="cs-CZ"/>
        </w:rPr>
        <w:lastRenderedPageBreak/>
        <w:t>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Pr="0073389C">
        <w:rPr>
          <w:rStyle w:val="Odkaznapoznmkupodiarou"/>
          <w:rFonts w:cs="Arial"/>
          <w:b/>
          <w:bCs/>
          <w:sz w:val="19"/>
          <w:szCs w:val="19"/>
          <w:lang w:val="sk-SK"/>
        </w:rPr>
        <w:footnoteReference w:id="80"/>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1"/>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6" w:name="_Ref523225313"/>
      <w:r w:rsidRPr="0073389C">
        <w:rPr>
          <w:rStyle w:val="Odkaznapoznmkupodiarou"/>
          <w:rFonts w:cs="Arial"/>
          <w:i/>
          <w:iCs/>
          <w:sz w:val="19"/>
          <w:szCs w:val="19"/>
          <w:lang w:val="sk-SK"/>
        </w:rPr>
        <w:footnoteReference w:id="82"/>
      </w:r>
      <w:bookmarkEnd w:id="116"/>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3"/>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lastRenderedPageBreak/>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4"/>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1BC2375C"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C80E10" w:rsidRPr="00657C95">
        <w:rPr>
          <w:rStyle w:val="Odkaznapoznmkupodiarou"/>
        </w:rPr>
        <w:t>81</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5"/>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6"/>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lastRenderedPageBreak/>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7" w:name="_Ref523227404"/>
      <w:r w:rsidR="00C80E10" w:rsidRPr="0073389C">
        <w:rPr>
          <w:rStyle w:val="Odkaznapoznmkupodiarou"/>
          <w:rFonts w:cs="Arial"/>
          <w:i/>
          <w:iCs/>
          <w:sz w:val="19"/>
          <w:szCs w:val="19"/>
          <w:lang w:val="sk-SK"/>
        </w:rPr>
        <w:footnoteReference w:id="87"/>
      </w:r>
      <w:bookmarkEnd w:id="117"/>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lastRenderedPageBreak/>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8"/>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89"/>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w:t>
      </w:r>
      <w:r w:rsidRPr="0073389C">
        <w:rPr>
          <w:lang w:val="sk-SK"/>
        </w:rPr>
        <w:lastRenderedPageBreak/>
        <w:t xml:space="preserve">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0"/>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lastRenderedPageBreak/>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lastRenderedPageBreak/>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lastRenderedPageBreak/>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1"/>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1AEDD64E"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2A3AA2" w:rsidRPr="00657C95">
        <w:rPr>
          <w:rStyle w:val="Odkaznapoznmkupodiarou"/>
        </w:rPr>
        <w:t>88</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2"/>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5F380C89" w:rsidR="001F2A24" w:rsidRPr="001F2A24" w:rsidRDefault="002A3AA2" w:rsidP="00151D4D">
      <w:pPr>
        <w:pStyle w:val="Normlnywebov"/>
        <w:numPr>
          <w:ilvl w:val="0"/>
          <w:numId w:val="71"/>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Pr="00094BD1">
        <w:rPr>
          <w:rStyle w:val="Odkaznapoznmkupodiarou"/>
        </w:rPr>
        <w:t>88</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3"/>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4"/>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8" w:name="_Toc410907876"/>
      <w:r>
        <w:rPr>
          <w:lang w:val="sk-SK"/>
        </w:rPr>
        <w:t xml:space="preserve"> </w:t>
      </w:r>
      <w:bookmarkStart w:id="119" w:name="_Toc440372876"/>
      <w:bookmarkStart w:id="120" w:name="_Toc440636387"/>
      <w:r w:rsidR="009D7F63" w:rsidRPr="0073389C">
        <w:rPr>
          <w:lang w:val="sk-SK"/>
        </w:rPr>
        <w:t>Nezrovnalosti a vysporiadanie finančných vzťahov</w:t>
      </w:r>
      <w:bookmarkEnd w:id="118"/>
      <w:bookmarkEnd w:id="119"/>
      <w:bookmarkEnd w:id="120"/>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w:t>
      </w:r>
      <w:r>
        <w:lastRenderedPageBreak/>
        <w:t>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lastRenderedPageBreak/>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1"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1"/>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2" w:name="_Toc410905149"/>
      <w:bookmarkStart w:id="123" w:name="_Toc410907877"/>
      <w:bookmarkStart w:id="124" w:name="_Toc440372877"/>
      <w:bookmarkStart w:id="125" w:name="_Toc440636388"/>
      <w:bookmarkEnd w:id="122"/>
      <w:r w:rsidRPr="0073389C">
        <w:rPr>
          <w:lang w:val="sk-SK"/>
        </w:rPr>
        <w:t>Verejné obstarávanie</w:t>
      </w:r>
      <w:bookmarkEnd w:id="123"/>
      <w:bookmarkEnd w:id="124"/>
      <w:bookmarkEnd w:id="125"/>
    </w:p>
    <w:p w14:paraId="7A55D246" w14:textId="738F16D2" w:rsidR="009D7F63" w:rsidRPr="0073389C" w:rsidRDefault="009D7F63" w:rsidP="00A10CB2">
      <w:pPr>
        <w:autoSpaceDE w:val="0"/>
        <w:autoSpaceDN w:val="0"/>
        <w:adjustRightInd w:val="0"/>
        <w:spacing w:before="120" w:after="120" w:line="288" w:lineRule="auto"/>
        <w:jc w:val="both"/>
      </w:pPr>
      <w:bookmarkStart w:id="126" w:name="p22-2-a"/>
      <w:bookmarkStart w:id="127" w:name="p23-5"/>
      <w:bookmarkStart w:id="128" w:name="p23-6"/>
      <w:bookmarkStart w:id="129" w:name="p24"/>
      <w:bookmarkStart w:id="130" w:name="_Toc409190739"/>
      <w:bookmarkStart w:id="131" w:name="_Toc360031225"/>
      <w:bookmarkEnd w:id="126"/>
      <w:bookmarkEnd w:id="127"/>
      <w:bookmarkEnd w:id="128"/>
      <w:bookmarkEnd w:id="129"/>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5"/>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6"/>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lastRenderedPageBreak/>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32" w:name="_Toc440372878"/>
      <w:bookmarkStart w:id="133" w:name="_Toc440636389"/>
      <w:r w:rsidRPr="0073389C">
        <w:rPr>
          <w:rFonts w:cs="Arial"/>
          <w:lang w:val="sk-SK"/>
        </w:rPr>
        <w:t>Plán obstarávaní</w:t>
      </w:r>
      <w:bookmarkEnd w:id="130"/>
      <w:bookmarkEnd w:id="131"/>
      <w:bookmarkEnd w:id="132"/>
      <w:bookmarkEnd w:id="133"/>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4" w:name="_Toc359942925"/>
      <w:bookmarkStart w:id="135" w:name="_Toc359943221"/>
      <w:bookmarkStart w:id="136" w:name="_Toc359943517"/>
      <w:bookmarkStart w:id="137" w:name="_Toc359943819"/>
      <w:bookmarkStart w:id="138" w:name="_Toc359944121"/>
      <w:bookmarkStart w:id="139" w:name="_Toc359944421"/>
      <w:bookmarkStart w:id="140" w:name="_Toc360024481"/>
      <w:bookmarkStart w:id="141" w:name="_Toc360030476"/>
      <w:bookmarkStart w:id="142" w:name="_Toc360031226"/>
      <w:bookmarkStart w:id="143" w:name="_Toc360109828"/>
      <w:bookmarkStart w:id="144" w:name="_Toc360110138"/>
      <w:bookmarkStart w:id="145" w:name="_Toc360118328"/>
      <w:bookmarkStart w:id="146" w:name="_Toc360118643"/>
      <w:bookmarkStart w:id="147" w:name="_Toc360031227"/>
      <w:bookmarkStart w:id="148" w:name="_Toc409190740"/>
      <w:bookmarkStart w:id="149" w:name="_Toc440372879"/>
      <w:bookmarkStart w:id="150" w:name="_Toc440636390"/>
      <w:bookmarkEnd w:id="134"/>
      <w:bookmarkEnd w:id="135"/>
      <w:bookmarkEnd w:id="136"/>
      <w:bookmarkEnd w:id="137"/>
      <w:bookmarkEnd w:id="138"/>
      <w:bookmarkEnd w:id="139"/>
      <w:bookmarkEnd w:id="140"/>
      <w:bookmarkEnd w:id="141"/>
      <w:bookmarkEnd w:id="142"/>
      <w:bookmarkEnd w:id="143"/>
      <w:bookmarkEnd w:id="144"/>
      <w:bookmarkEnd w:id="145"/>
      <w:bookmarkEnd w:id="146"/>
      <w:r w:rsidRPr="0073389C">
        <w:rPr>
          <w:lang w:val="sk-SK"/>
        </w:rPr>
        <w:t>Predpokladaná hodnota zákazky</w:t>
      </w:r>
      <w:bookmarkEnd w:id="147"/>
      <w:bookmarkEnd w:id="148"/>
      <w:r w:rsidRPr="0073389C">
        <w:rPr>
          <w:lang w:val="sk-SK"/>
        </w:rPr>
        <w:t xml:space="preserve"> (PHZ)</w:t>
      </w:r>
      <w:bookmarkEnd w:id="149"/>
      <w:bookmarkEnd w:id="150"/>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7"/>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51" w:name="_Toc359942927"/>
      <w:bookmarkStart w:id="152" w:name="_Toc359943223"/>
      <w:bookmarkStart w:id="153" w:name="_Toc359943519"/>
      <w:bookmarkStart w:id="154" w:name="_Toc359943821"/>
      <w:bookmarkStart w:id="155" w:name="_Toc359944123"/>
      <w:bookmarkStart w:id="156" w:name="_Toc359944423"/>
      <w:bookmarkStart w:id="157" w:name="_Toc360024483"/>
      <w:bookmarkStart w:id="158" w:name="_Toc360030478"/>
      <w:bookmarkStart w:id="159" w:name="_Toc360031228"/>
      <w:bookmarkStart w:id="160" w:name="_Toc360109830"/>
      <w:bookmarkStart w:id="161" w:name="_Toc360110140"/>
      <w:bookmarkStart w:id="162" w:name="_Toc360118330"/>
      <w:bookmarkStart w:id="163" w:name="_Toc360118645"/>
      <w:bookmarkStart w:id="164" w:name="_Toc409190741"/>
      <w:bookmarkStart w:id="165" w:name="_Toc360031229"/>
      <w:bookmarkStart w:id="166" w:name="_Toc440372880"/>
      <w:bookmarkStart w:id="167" w:name="_Toc440636391"/>
      <w:bookmarkEnd w:id="151"/>
      <w:bookmarkEnd w:id="152"/>
      <w:bookmarkEnd w:id="153"/>
      <w:bookmarkEnd w:id="154"/>
      <w:bookmarkEnd w:id="155"/>
      <w:bookmarkEnd w:id="156"/>
      <w:bookmarkEnd w:id="157"/>
      <w:bookmarkEnd w:id="158"/>
      <w:bookmarkEnd w:id="159"/>
      <w:bookmarkEnd w:id="160"/>
      <w:bookmarkEnd w:id="161"/>
      <w:bookmarkEnd w:id="162"/>
      <w:bookmarkEnd w:id="163"/>
      <w:r w:rsidRPr="0073389C">
        <w:rPr>
          <w:lang w:val="sk-SK"/>
        </w:rPr>
        <w:t>Povinnosť uzatvoriť zmluvu</w:t>
      </w:r>
      <w:bookmarkEnd w:id="164"/>
      <w:bookmarkEnd w:id="165"/>
      <w:bookmarkEnd w:id="166"/>
      <w:bookmarkEnd w:id="167"/>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168" w:name="_Toc440372881"/>
      <w:bookmarkStart w:id="169" w:name="_Toc440636392"/>
      <w:r w:rsidRPr="0073389C">
        <w:rPr>
          <w:lang w:val="sk-SK"/>
        </w:rPr>
        <w:t>Finančné limity</w:t>
      </w:r>
      <w:bookmarkEnd w:id="168"/>
      <w:bookmarkEnd w:id="169"/>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 xml:space="preserve">podľa ustanovení platného a účinného ZVO. </w:t>
      </w:r>
      <w:r w:rsidRPr="0073389C">
        <w:rPr>
          <w:b/>
          <w:u w:val="single"/>
        </w:rPr>
        <w:lastRenderedPageBreak/>
        <w:t>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98"/>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70" w:name="_Toc440372882"/>
      <w:bookmarkStart w:id="171" w:name="_Toc440636393"/>
      <w:r w:rsidRPr="0073389C">
        <w:rPr>
          <w:lang w:val="sk-SK"/>
        </w:rPr>
        <w:t>Všeobecné ustanovenia</w:t>
      </w:r>
      <w:bookmarkEnd w:id="170"/>
      <w:bookmarkEnd w:id="171"/>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Pr="00667C12">
        <w:rPr>
          <w:rFonts w:ascii="Arial" w:hAnsi="Arial" w:cs="Arial"/>
          <w:b w:val="0"/>
          <w:sz w:val="19"/>
          <w:szCs w:val="19"/>
        </w:rPr>
        <w:t>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lastRenderedPageBreak/>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 xml:space="preserve">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w:t>
      </w:r>
      <w:r w:rsidRPr="0048666F">
        <w:rPr>
          <w:rFonts w:ascii="Arial" w:hAnsi="Arial" w:cs="Arial"/>
          <w:b w:val="0"/>
          <w:sz w:val="19"/>
          <w:szCs w:val="19"/>
        </w:rPr>
        <w:lastRenderedPageBreak/>
        <w:t>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 xml:space="preserve">Poskytovateľ </w:t>
      </w:r>
      <w:r w:rsidRPr="00E8012F">
        <w:rPr>
          <w:b/>
          <w:color w:val="000000" w:themeColor="text1"/>
        </w:rPr>
        <w:lastRenderedPageBreak/>
        <w:t>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9"/>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w:t>
      </w:r>
      <w:r w:rsidR="0043783A" w:rsidRPr="00DF5D23">
        <w:rPr>
          <w:rFonts w:cs="Arial"/>
          <w:szCs w:val="19"/>
        </w:rPr>
        <w:lastRenderedPageBreak/>
        <w:t>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2" w:name="_Toc418000109"/>
      <w:bookmarkStart w:id="173" w:name="_Toc440372883"/>
      <w:bookmarkStart w:id="174" w:name="_Toc440636394"/>
      <w:bookmarkEnd w:id="172"/>
      <w:r w:rsidRPr="00C477FA">
        <w:rPr>
          <w:lang w:val="sk-SK"/>
        </w:rPr>
        <w:t xml:space="preserve">Typy </w:t>
      </w:r>
      <w:r w:rsidRPr="0073389C">
        <w:rPr>
          <w:lang w:val="sk-SK"/>
        </w:rPr>
        <w:t>kontroly VO</w:t>
      </w:r>
      <w:bookmarkEnd w:id="173"/>
      <w:bookmarkEnd w:id="174"/>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7DC636F3" w:rsidR="00BF2A0B" w:rsidRPr="008D5848" w:rsidRDefault="008D52ED"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lastRenderedPageBreak/>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14:paraId="41314FB8" w14:textId="5F102D14"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4A40F93D"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lastRenderedPageBreak/>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lastRenderedPageBreak/>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w:t>
      </w:r>
      <w:r w:rsidRPr="006E4DBE">
        <w:lastRenderedPageBreak/>
        <w:t>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19B28707" w14:textId="47EB2220" w:rsidR="007E728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lastRenderedPageBreak/>
        <w:t>-</w:t>
      </w:r>
      <w:r w:rsidR="00B73EC8" w:rsidRPr="00B73EC8">
        <w:rPr>
          <w:rFonts w:ascii="Arial" w:hAnsi="Arial" w:cs="Arial"/>
          <w:color w:val="auto"/>
          <w:sz w:val="19"/>
          <w:szCs w:val="19"/>
          <w:lang w:val="sk-SK"/>
        </w:rPr>
        <w:t xml:space="preserve"> zmluva je už platná</w:t>
      </w:r>
      <w:r>
        <w:rPr>
          <w:rFonts w:ascii="Arial" w:hAnsi="Arial" w:cs="Arial"/>
          <w:color w:val="auto"/>
          <w:sz w:val="19"/>
          <w:szCs w:val="19"/>
          <w:lang w:val="sk-SK"/>
        </w:rPr>
        <w:t xml:space="preserve"> </w:t>
      </w:r>
      <w:r w:rsidRPr="007E728A">
        <w:rPr>
          <w:rFonts w:ascii="Arial" w:hAnsi="Arial" w:cs="Arial"/>
          <w:color w:val="auto"/>
          <w:sz w:val="19"/>
          <w:szCs w:val="19"/>
          <w:lang w:val="sk-SK"/>
        </w:rPr>
        <w:t>a  účinná (platí pre zákazky uskutočnené podľa Obchodných podmienok elektronického trhoviska (OPET) verzia 3.3). Prijímateľ v osobitných požiadavkách na plnenie Opisného formulára môže zadať odkladaciu podmienku nadobudnutia účinnosti zmluvy (napr. kladné ukončenie ko</w:t>
      </w:r>
      <w:r>
        <w:rPr>
          <w:rFonts w:ascii="Arial" w:hAnsi="Arial" w:cs="Arial"/>
          <w:color w:val="auto"/>
          <w:sz w:val="19"/>
          <w:szCs w:val="19"/>
          <w:lang w:val="sk-SK"/>
        </w:rPr>
        <w:t xml:space="preserve">ntroly verejného obstarávania). </w:t>
      </w:r>
      <w:r w:rsidRPr="007E728A">
        <w:rPr>
          <w:rFonts w:ascii="Arial" w:hAnsi="Arial" w:cs="Arial"/>
          <w:color w:val="auto"/>
          <w:sz w:val="19"/>
          <w:szCs w:val="19"/>
          <w:lang w:val="sk-SK"/>
        </w:rPr>
        <w:t>Alebo</w:t>
      </w:r>
      <w:r w:rsidR="00B73EC8" w:rsidRPr="00B73EC8">
        <w:rPr>
          <w:rFonts w:ascii="Arial" w:hAnsi="Arial" w:cs="Arial"/>
          <w:color w:val="auto"/>
          <w:sz w:val="19"/>
          <w:szCs w:val="19"/>
          <w:lang w:val="sk-SK"/>
        </w:rPr>
        <w:t xml:space="preserve"> </w:t>
      </w:r>
    </w:p>
    <w:p w14:paraId="56D73152" w14:textId="27E872CB" w:rsidR="003E07AA" w:rsidRPr="003E07AA" w:rsidRDefault="007E728A"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 </w:t>
      </w:r>
      <w:r w:rsidR="003E07AA"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Pr>
          <w:color w:val="auto"/>
          <w:lang w:val="sk-SK"/>
        </w:rPr>
        <w:t xml:space="preserve">– </w:t>
      </w:r>
      <w:r w:rsidRPr="007E728A">
        <w:rPr>
          <w:rFonts w:ascii="Arial" w:hAnsi="Arial" w:cs="Arial"/>
          <w:color w:val="auto"/>
          <w:sz w:val="19"/>
          <w:szCs w:val="19"/>
          <w:lang w:val="sk-SK"/>
        </w:rPr>
        <w:t>platí pre zákazky uskutočnené podľa Obchodných podmienok elektronického trhoviska (OPET) verzia 3.2 a nižšie.</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0"/>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1"/>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w:t>
      </w:r>
      <w:r w:rsidRPr="00E70656">
        <w:rPr>
          <w:rFonts w:cs="Arial"/>
          <w:szCs w:val="19"/>
        </w:rPr>
        <w:lastRenderedPageBreak/>
        <w:t>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2"/>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w:t>
      </w:r>
      <w:r w:rsidRPr="009F4290">
        <w:lastRenderedPageBreak/>
        <w:t xml:space="preserve">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3"/>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Poskytovateľ spolu s </w:t>
      </w:r>
      <w:r w:rsidRPr="00B8656C">
        <w:rPr>
          <w:rFonts w:cs="Arial"/>
          <w:szCs w:val="19"/>
        </w:rPr>
        <w:lastRenderedPageBreak/>
        <w:t>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w:t>
      </w:r>
      <w:r w:rsidRPr="0073389C">
        <w:lastRenderedPageBreak/>
        <w:t xml:space="preserve">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4"/>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xml:space="preserve">. Až po kontrole tohto oznámenia a posúdení oprávnenosti použitia priameho rokovacieho konania je prijímateľ oprávnený začať realizovať tento postup. Po skončení procesov v rámci postupu priameho rokovacieho </w:t>
      </w:r>
      <w:r w:rsidRPr="009F4290">
        <w:lastRenderedPageBreak/>
        <w:t>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5"/>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w:t>
      </w:r>
      <w:r w:rsidRPr="00963E0D">
        <w:rPr>
          <w:rFonts w:cs="Arial"/>
          <w:szCs w:val="19"/>
        </w:rPr>
        <w:lastRenderedPageBreak/>
        <w:t xml:space="preserve">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ex-ante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lastRenderedPageBreak/>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DD30A9">
      <w:pPr>
        <w:pStyle w:val="Odsekzoznamu"/>
        <w:numPr>
          <w:ilvl w:val="0"/>
          <w:numId w:val="12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612990E8"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46A914B1" w:rsidR="007D11DA" w:rsidRDefault="007D11DA" w:rsidP="007D11DA">
      <w:pPr>
        <w:tabs>
          <w:tab w:val="left" w:pos="1014"/>
        </w:tabs>
        <w:spacing w:before="120" w:after="120" w:line="288" w:lineRule="auto"/>
        <w:jc w:val="both"/>
      </w:pPr>
      <w:r>
        <w:t>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DD30A9">
      <w:pPr>
        <w:pStyle w:val="Odsekzoznamu"/>
        <w:numPr>
          <w:ilvl w:val="0"/>
          <w:numId w:val="129"/>
        </w:numPr>
        <w:spacing w:before="120" w:after="120" w:line="288" w:lineRule="auto"/>
        <w:ind w:left="426"/>
        <w:jc w:val="both"/>
        <w:rPr>
          <w:b/>
        </w:rPr>
      </w:pPr>
      <w:r w:rsidRPr="005E0D17">
        <w:rPr>
          <w:b/>
        </w:rPr>
        <w:lastRenderedPageBreak/>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1E7B4A33"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DD30A9">
      <w:pPr>
        <w:pStyle w:val="Odsekzoznamu"/>
        <w:numPr>
          <w:ilvl w:val="0"/>
          <w:numId w:val="13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1F0A9733"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rsidR="00721741" w:rsidRPr="00721741" w:rsidDel="00525654">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4E62CC93"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DD30A9">
      <w:pPr>
        <w:pStyle w:val="Odsekzoznamu"/>
        <w:numPr>
          <w:ilvl w:val="0"/>
          <w:numId w:val="13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lastRenderedPageBreak/>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09EE6548"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23CC2F85" w14:textId="0EC501CC"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w:t>
      </w:r>
      <w:r w:rsidR="00525654" w:rsidRPr="00525654">
        <w:rPr>
          <w:rFonts w:cs="Arial"/>
          <w:szCs w:val="19"/>
        </w:rPr>
        <w:lastRenderedPageBreak/>
        <w:t>VO. Pre tento typ kontroly sa primerane použijú ustanovenia kapitoly 2.5.6. písm. b) o druhej ex ante kontrole a kapitoly 2.5.6. písm. c) o štandardnej ex post kontrole. V prípade výkonu druhej ex ante kontroly v rámci schvaľovacieho procesu ŽoNFP alebo hodnotenia národného projektu sa následná ex post kontrola podľa kapitoly 2.5.6. písm. d) vykoná po podpise zmluvy o NFP.</w:t>
      </w:r>
    </w:p>
    <w:p w14:paraId="7E687725" w14:textId="32D6FFE2"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V prípade výkonu druhej ex ante kontroly sa následná ex post kontrola podľa kapitoly 2.5.6. písm. d) vykoná po podpise Zmluvy o NFP.</w:t>
      </w:r>
      <w:r w:rsidR="00963E0D" w:rsidRPr="00963E0D">
        <w:rPr>
          <w:rFonts w:cs="Arial"/>
          <w:szCs w:val="19"/>
        </w:rPr>
        <w:t xml:space="preserve">. </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D5F3EF" w14:textId="08E08D19" w:rsidR="00525654" w:rsidRDefault="00525654" w:rsidP="00525654">
      <w:pPr>
        <w:spacing w:before="120" w:after="120" w:line="288" w:lineRule="auto"/>
        <w:jc w:val="both"/>
        <w:rPr>
          <w:rFonts w:cs="Arial"/>
          <w:szCs w:val="19"/>
        </w:rPr>
      </w:pPr>
      <w:r w:rsidRPr="00525654">
        <w:rPr>
          <w:rFonts w:cs="Arial"/>
          <w:szCs w:val="19"/>
        </w:rPr>
        <w: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t>
      </w:r>
    </w:p>
    <w:p w14:paraId="6A162282" w14:textId="7135FA3A"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lastRenderedPageBreak/>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5" w:name="_Toc440372884"/>
      <w:bookmarkStart w:id="176" w:name="_Toc440636395"/>
      <w:r w:rsidRPr="0073389C">
        <w:rPr>
          <w:lang w:val="sk-SK"/>
        </w:rPr>
        <w:t>Finančné opravy</w:t>
      </w:r>
      <w:bookmarkEnd w:id="175"/>
      <w:bookmarkEnd w:id="176"/>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lastRenderedPageBreak/>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1D6E0E4D" w14:textId="77777777" w:rsidR="00F90A44" w:rsidRDefault="00F90A44" w:rsidP="00F90A44">
      <w:pPr>
        <w:autoSpaceDE w:val="0"/>
        <w:autoSpaceDN w:val="0"/>
        <w:spacing w:before="120"/>
        <w:ind w:left="714" w:hanging="357"/>
        <w:jc w:val="both"/>
        <w:rPr>
          <w:rFonts w:cs="Arial"/>
          <w:szCs w:val="16"/>
        </w:rPr>
      </w:pPr>
      <w:r>
        <w:rPr>
          <w:rFonts w:cs="Arial"/>
          <w:szCs w:val="19"/>
        </w:rPr>
        <w:lastRenderedPageBreak/>
        <w:t xml:space="preserve">7.  </w:t>
      </w:r>
      <w:r w:rsidRPr="0086446D">
        <w:rPr>
          <w:rFonts w:cs="Arial"/>
          <w:szCs w:val="16"/>
        </w:rPr>
        <w:t>V prípade ex-ante finančnej opravy je prijímateľ povinný pri predkladaní žiadosti o platbu postupovať</w:t>
      </w:r>
      <w:r>
        <w:rPr>
          <w:rFonts w:cs="Arial"/>
          <w:szCs w:val="16"/>
        </w:rPr>
        <w:t xml:space="preserve">         nasledovne: </w:t>
      </w:r>
      <w:r w:rsidRPr="0086446D">
        <w:rPr>
          <w:rFonts w:cs="Arial"/>
          <w:szCs w:val="16"/>
        </w:rPr>
        <w:t xml:space="preserve"> </w:t>
      </w:r>
      <w:r>
        <w:rPr>
          <w:rFonts w:cs="Arial"/>
          <w:szCs w:val="16"/>
        </w:rPr>
        <w:t xml:space="preserve">     </w:t>
      </w:r>
    </w:p>
    <w:p w14:paraId="22275ADE" w14:textId="77777777" w:rsidR="00F90A44" w:rsidRPr="0086446D" w:rsidRDefault="00F90A44" w:rsidP="00F90A44">
      <w:pPr>
        <w:autoSpaceDE w:val="0"/>
        <w:autoSpaceDN w:val="0"/>
        <w:spacing w:before="120"/>
        <w:ind w:left="360"/>
        <w:jc w:val="both"/>
        <w:rPr>
          <w:rFonts w:cs="Arial"/>
          <w:szCs w:val="16"/>
        </w:rPr>
      </w:pPr>
      <w:r>
        <w:rPr>
          <w:rFonts w:cs="Arial"/>
          <w:szCs w:val="16"/>
        </w:rPr>
        <w:t xml:space="preserve">   </w:t>
      </w:r>
    </w:p>
    <w:p w14:paraId="5AD5C7A5" w14:textId="77777777" w:rsidR="00F90A44" w:rsidRPr="0086446D" w:rsidRDefault="00F90A44" w:rsidP="00F90A44">
      <w:pPr>
        <w:pStyle w:val="Odsekzoznamu"/>
        <w:numPr>
          <w:ilvl w:val="0"/>
          <w:numId w:val="135"/>
        </w:numPr>
        <w:contextualSpacing w:val="0"/>
        <w:jc w:val="both"/>
        <w:rPr>
          <w:rFonts w:cs="Arial"/>
          <w:szCs w:val="16"/>
        </w:rPr>
      </w:pPr>
      <w:r w:rsidRPr="0086446D">
        <w:rPr>
          <w:rFonts w:cs="Arial"/>
          <w:szCs w:val="16"/>
        </w:rPr>
        <w:t>nepotvrdená ex-ante finančná oprava (neuzatvorený dodatok k zmluve o poskytnutí nenávratného finančného príspevku) – prijímateľ predkladá žiadosť o platbu zahŕňajúcu všetky výdavky vrátane výdavkov za nepotvrdenú ex-ante finančnú opravu a RO zníži oprávnenú sumu v predloženej žiadosti o platbu;</w:t>
      </w:r>
    </w:p>
    <w:p w14:paraId="5658EC57" w14:textId="77777777" w:rsidR="00F90A44" w:rsidRPr="00054418" w:rsidRDefault="00F90A44" w:rsidP="00F90A44">
      <w:pPr>
        <w:pStyle w:val="Odsekzoznamu"/>
        <w:numPr>
          <w:ilvl w:val="0"/>
          <w:numId w:val="135"/>
        </w:numPr>
        <w:autoSpaceDE w:val="0"/>
        <w:autoSpaceDN w:val="0"/>
        <w:adjustRightInd w:val="0"/>
        <w:spacing w:before="120"/>
        <w:jc w:val="both"/>
        <w:rPr>
          <w:rFonts w:cs="Arial"/>
          <w:szCs w:val="16"/>
        </w:rPr>
      </w:pPr>
      <w:r w:rsidRPr="0086446D">
        <w:rPr>
          <w:rFonts w:cs="Arial"/>
          <w:szCs w:val="16"/>
        </w:rPr>
        <w:t>potvrdená ex-ante finančná oprava (uzatvorený dodatok k zmluve o poskytnutí nenávratného finančného príspevku) – prijímateľ predkladá žiadosť o platbu zahŕňajúcu všetky výdavky, avšak nárokuje si sumu zníženú o potvrdenú ex-ante finančnú opravu.</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6"/>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lastRenderedPageBreak/>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lastRenderedPageBreak/>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7" w:name="_Toc440372885"/>
      <w:bookmarkStart w:id="178" w:name="_Toc440636396"/>
      <w:r w:rsidRPr="0073389C">
        <w:rPr>
          <w:lang w:val="sk-SK"/>
        </w:rPr>
        <w:t>Postupy vo verejnom obstarávaní</w:t>
      </w:r>
      <w:bookmarkEnd w:id="177"/>
      <w:bookmarkEnd w:id="178"/>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lastRenderedPageBreak/>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lastRenderedPageBreak/>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7B2549AD" w:rsidR="00A57973"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r w:rsidR="00AF619C">
        <w:rPr>
          <w:rFonts w:cs="Arial"/>
          <w:b/>
          <w:szCs w:val="19"/>
        </w:rPr>
        <w:t xml:space="preserve"> </w:t>
      </w:r>
      <w:r w:rsidR="00AF619C" w:rsidRPr="00AF619C">
        <w:rPr>
          <w:rFonts w:cs="Arial"/>
          <w:b/>
          <w:szCs w:val="19"/>
        </w:rPr>
        <w:t>a pre zákazky vyhlásené podľa Obchodných podmienok elektronického trhoviska (OPET) verzia 3.3 a vyššie</w:t>
      </w:r>
      <w:r w:rsidR="005E0D17" w:rsidRPr="00AF619C">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lastRenderedPageBreak/>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FBB75E1" w14:textId="1FDBA438" w:rsidR="005408C4" w:rsidRPr="005408C4"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w:t>
      </w:r>
      <w:r w:rsidR="003C7C88">
        <w:rPr>
          <w:rFonts w:cs="Arial"/>
          <w:szCs w:val="19"/>
        </w:rPr>
        <w:t>P</w:t>
      </w:r>
      <w:r w:rsidRPr="005408C4">
        <w:rPr>
          <w:rFonts w:cs="Arial"/>
          <w:szCs w:val="19"/>
        </w:rPr>
        <w:t xml:space="preserve">ríklad: </w:t>
      </w:r>
      <w:r w:rsidR="004C7CA3">
        <w:rPr>
          <w:rFonts w:cs="Arial"/>
          <w:szCs w:val="19"/>
        </w:rPr>
        <w:t>P</w:t>
      </w:r>
      <w:r w:rsidRPr="005408C4">
        <w:rPr>
          <w:rFonts w:cs="Arial"/>
          <w:szCs w:val="19"/>
        </w:rPr>
        <w:t>rijímateľ zverejnil výzvu na predkladanie ponúk na svojom webovom sídle, ale nezaslal informáciu o tomto zverejnení na osobitný mailový kontakt zakazkycko@vlada.gov.sk, poskytovateľ uplatní finančnú opravu 25 % podľa typu porušenia č. 1 z prílohy č. 2 k metodickému pokynu CKO č. 5).</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 xml:space="preserve">V prípade uskutočnenia osobného prieskumu trhu u dodávateľa je prijímateľ povinný tento prieskum hodnoverne zdokumentovať, napr. vyhotovením fotografií, ktoré preukážu cenu predmetu </w:t>
      </w:r>
      <w:r w:rsidRPr="00602CB7">
        <w:rPr>
          <w:rFonts w:cs="Arial"/>
          <w:szCs w:val="19"/>
        </w:rPr>
        <w:lastRenderedPageBreak/>
        <w:t>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w:t>
      </w:r>
      <w:r w:rsidRPr="009F4290">
        <w:lastRenderedPageBreak/>
        <w:t xml:space="preserve">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40F2341C"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Default="00F877F0" w:rsidP="009D7F63">
      <w:pPr>
        <w:tabs>
          <w:tab w:val="left" w:pos="1014"/>
        </w:tabs>
        <w:spacing w:before="120" w:after="120" w:line="288" w:lineRule="auto"/>
        <w:jc w:val="both"/>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29E98F48" w14:textId="6DD78C09" w:rsidR="00A238CC" w:rsidRPr="0073389C" w:rsidRDefault="00A238CC" w:rsidP="009D7F63">
      <w:pPr>
        <w:tabs>
          <w:tab w:val="left" w:pos="1014"/>
        </w:tabs>
        <w:spacing w:before="120" w:after="120" w:line="288" w:lineRule="auto"/>
        <w:jc w:val="both"/>
      </w:pPr>
      <w:r w:rsidRPr="00A238CC">
        <w:t>Pravidlá pre zadávanie zákaziek nad 15 000 EUR sa týkajú aj zákaziek s nízkou hodnotou na dodanie tovaru, uskutočnenie stavebných prác a poskytnutie služieb, ktoré sú bežne dostupné na trhu, ak sú zadávané prijímateľom podľa § 8 ZVO a ich predpokladaná hodnota je rovnaká alebo vyššia ako 15 000 EUR.</w:t>
      </w:r>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1CA4937F"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minimálne 5</w:t>
      </w:r>
      <w:r w:rsidR="00275D14" w:rsidRPr="00275D14">
        <w:t xml:space="preserve"> </w:t>
      </w:r>
      <w:r w:rsidR="00275D14" w:rsidRPr="00275D14">
        <w:rPr>
          <w:b/>
        </w:rPr>
        <w:t>celých</w:t>
      </w:r>
      <w:r w:rsidRPr="0073389C">
        <w:rPr>
          <w:b/>
        </w:rPr>
        <w:t xml:space="preserve"> pracovných dní pred dňom </w:t>
      </w:r>
      <w:r w:rsidR="00950C3C">
        <w:rPr>
          <w:b/>
        </w:rPr>
        <w:t xml:space="preserve">uplynutia lehoty na </w:t>
      </w:r>
      <w:r w:rsidRPr="0073389C">
        <w:rPr>
          <w:b/>
        </w:rPr>
        <w:t>predkladani</w:t>
      </w:r>
      <w:r w:rsidR="00950C3C">
        <w:rPr>
          <w:b/>
        </w:rPr>
        <w:t>e</w:t>
      </w:r>
      <w:r w:rsidRPr="0073389C">
        <w:rPr>
          <w:b/>
        </w:rPr>
        <w:t xml:space="preserve"> ponúk</w:t>
      </w:r>
      <w:r w:rsidR="00B1362E" w:rsidRPr="00B1362E">
        <w:rPr>
          <w:b/>
        </w:rPr>
        <w:t>, pričom</w:t>
      </w:r>
      <w:r w:rsidRPr="0073389C">
        <w:t xml:space="preserve"> </w:t>
      </w:r>
      <w:r w:rsidR="00B1362E" w:rsidRPr="00B1362E">
        <w:t>(príklad: ak prijímateľ zverejní výzvu na predkladanie ponúk v utorok, minimálna lehota na predkladanie ponúk uplynie budúci týždeň v stredu za predpokladu, že nejde o pracovný týždeň, v rámci ktorého je štátny sviatok)</w:t>
      </w:r>
      <w:r w:rsidR="00B1362E">
        <w:t xml:space="preserve"> </w:t>
      </w:r>
      <w:r w:rsidRPr="0073389C">
        <w:t xml:space="preserve">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 xml:space="preserve">(spravidla printscreen tej </w:t>
      </w:r>
      <w:r w:rsidR="00890AFF" w:rsidRPr="00890AFF">
        <w:lastRenderedPageBreak/>
        <w:t>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5B74BA8B" w:rsidR="009D7F63" w:rsidRPr="0073389C" w:rsidRDefault="00890AFF" w:rsidP="009D7F63">
      <w:pPr>
        <w:tabs>
          <w:tab w:val="left" w:pos="1014"/>
        </w:tabs>
        <w:spacing w:before="120" w:after="120" w:line="288" w:lineRule="auto"/>
        <w:jc w:val="both"/>
      </w:pPr>
      <w:r>
        <w:t xml:space="preserve"> </w:t>
      </w:r>
      <w:r w:rsidR="009D7F63" w:rsidRPr="0073389C">
        <w:t xml:space="preserve"> </w:t>
      </w:r>
      <w:r>
        <w:t xml:space="preserve">Prijímateľ </w:t>
      </w:r>
      <w:r w:rsidR="009D7F63" w:rsidRPr="0073389C">
        <w:t xml:space="preserve">v deň zverejnenia </w:t>
      </w:r>
      <w:r w:rsidR="00D76DD9">
        <w:t>v</w:t>
      </w:r>
      <w:r w:rsidR="009D7F63" w:rsidRPr="0073389C">
        <w:t xml:space="preserve">ýzvy na </w:t>
      </w:r>
      <w:r w:rsidR="00950C3C">
        <w:t>predloženie ponuky</w:t>
      </w:r>
      <w:r w:rsidR="00950C3C" w:rsidRPr="0073389C">
        <w:t xml:space="preserve"> </w:t>
      </w:r>
      <w:r w:rsidR="009D7F63" w:rsidRPr="0073389C">
        <w:t>na svojom alebo inom vhodnom webovom sídle</w:t>
      </w:r>
      <w:r w:rsidR="00950C3C">
        <w:t xml:space="preserve"> alebo v printových médiách</w:t>
      </w:r>
      <w:r w:rsidR="009D7F63" w:rsidRPr="0073389C">
        <w:t xml:space="preserve"> 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28BC854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 alebo printových médiách.</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7B6514C"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súťaž (výzvu na predkladanie ponúk) a 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28F767D9" w14:textId="77777777" w:rsidR="00AA1C85" w:rsidRDefault="00AA1C85" w:rsidP="00AA1C85">
      <w:pPr>
        <w:tabs>
          <w:tab w:val="left" w:pos="1014"/>
        </w:tabs>
        <w:spacing w:before="120" w:after="120" w:line="288" w:lineRule="auto"/>
        <w:jc w:val="both"/>
      </w:pPr>
      <w:r>
        <w:t>Vyššie uvedené úkony (zverejnenie výzvy, zaslanie informácie o zverejnení výzvy a zaslanie výzvy minimálne 3 vybraným záujemcom) musia byť prijímateľom realizované v rovnaký deň.</w:t>
      </w:r>
    </w:p>
    <w:p w14:paraId="76034677" w14:textId="3657BE6F" w:rsidR="00AA1C85" w:rsidRDefault="00AA1C85" w:rsidP="00AA1C85">
      <w:pPr>
        <w:tabs>
          <w:tab w:val="left" w:pos="1014"/>
        </w:tabs>
        <w:spacing w:before="120" w:after="120" w:line="288" w:lineRule="auto"/>
        <w:jc w:val="both"/>
      </w:pPr>
      <w:r>
        <w:t>Pokiaľ prijímateľ nedodrží povinnosť zaslať túto výzvu vybraným záujemcom v tom istom dni ako o nej informuje zaslaním informácie na osobitný e-mailový kontakt zakazkycko@vlada.gov.sk, je povinný pristúpiť k primeranému predĺženiu lehoty na predkladanie ponúk.</w:t>
      </w:r>
    </w:p>
    <w:p w14:paraId="7A55D33C" w14:textId="743D2051" w:rsidR="009D7F63" w:rsidRPr="0073389C"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w:t>
      </w:r>
      <w:r w:rsidR="00D53C88" w:rsidRPr="00D53C88">
        <w:t xml:space="preserve"> a 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w:t>
      </w:r>
      <w:r w:rsidRPr="0073389C">
        <w:lastRenderedPageBreak/>
        <w:t xml:space="preserve">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8F29EA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0C75CF18"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4F78C592" w14:textId="256F21DE"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07"/>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lastRenderedPageBreak/>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9" w:name="_Toc440372886"/>
      <w:bookmarkStart w:id="180" w:name="_Toc440636397"/>
      <w:r w:rsidRPr="0073389C">
        <w:rPr>
          <w:lang w:val="sk-SK"/>
        </w:rPr>
        <w:t>Zákazky nespadajúce pod zákon o verejnom obstarávaní</w:t>
      </w:r>
      <w:bookmarkEnd w:id="179"/>
      <w:bookmarkEnd w:id="180"/>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lastRenderedPageBreak/>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lastRenderedPageBreak/>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6DFFDCE3"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riadneho finančného hospodárenia podľa čl. 30 nariadenia 966/2012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lastRenderedPageBreak/>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lastRenderedPageBreak/>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81" w:name="_Toc440372887"/>
      <w:bookmarkStart w:id="182" w:name="_Toc440636398"/>
      <w:r w:rsidRPr="0073389C">
        <w:rPr>
          <w:lang w:val="sk-SK"/>
        </w:rPr>
        <w:t>Konflikt záujmov</w:t>
      </w:r>
      <w:bookmarkEnd w:id="181"/>
      <w:bookmarkEnd w:id="182"/>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8"/>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9"/>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lastRenderedPageBreak/>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0"/>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1"/>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lastRenderedPageBreak/>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lastRenderedPageBreak/>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3" w:name="_Toc410907878"/>
      <w:bookmarkStart w:id="184" w:name="_Toc440372888"/>
      <w:bookmarkStart w:id="185" w:name="_Toc440636399"/>
      <w:r w:rsidRPr="0073389C">
        <w:rPr>
          <w:lang w:val="sk-SK"/>
        </w:rPr>
        <w:lastRenderedPageBreak/>
        <w:t>Informačný systém (ITMS2014+)</w:t>
      </w:r>
      <w:bookmarkEnd w:id="183"/>
      <w:bookmarkEnd w:id="184"/>
      <w:bookmarkEnd w:id="185"/>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2"/>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6" w:name="_Toc440372889"/>
      <w:bookmarkStart w:id="187" w:name="_Toc440636400"/>
      <w:r w:rsidRPr="0073389C">
        <w:rPr>
          <w:lang w:val="sk-SK"/>
        </w:rPr>
        <w:t>Informovanie a komunikácia</w:t>
      </w:r>
      <w:bookmarkEnd w:id="186"/>
      <w:bookmarkEnd w:id="187"/>
    </w:p>
    <w:p w14:paraId="7A55D477" w14:textId="026F3BCC"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9"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8" w:name="_Toc440372890"/>
      <w:bookmarkStart w:id="189" w:name="_Toc440636401"/>
      <w:bookmarkStart w:id="190" w:name="_Toc410907880"/>
      <w:r w:rsidRPr="0073389C">
        <w:rPr>
          <w:rFonts w:ascii="Arial" w:hAnsi="Arial"/>
          <w:lang w:val="sk-SK"/>
        </w:rPr>
        <w:lastRenderedPageBreak/>
        <w:t>Kontrola a overovanie oprávnenosti výdavkov</w:t>
      </w:r>
      <w:bookmarkEnd w:id="188"/>
      <w:bookmarkEnd w:id="189"/>
      <w:r w:rsidRPr="0073389C">
        <w:rPr>
          <w:rFonts w:ascii="Arial" w:hAnsi="Arial"/>
          <w:lang w:val="sk-SK"/>
        </w:rPr>
        <w:t xml:space="preserve"> </w:t>
      </w:r>
      <w:bookmarkEnd w:id="190"/>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91" w:name="_Toc410907881"/>
      <w:bookmarkStart w:id="192" w:name="_Toc440372891"/>
      <w:bookmarkStart w:id="193" w:name="_Toc440636402"/>
      <w:r w:rsidRPr="0073389C">
        <w:rPr>
          <w:lang w:val="sk-SK"/>
        </w:rPr>
        <w:t xml:space="preserve">Administratívna </w:t>
      </w:r>
      <w:r w:rsidR="00F17DE9">
        <w:rPr>
          <w:lang w:val="sk-SK"/>
        </w:rPr>
        <w:t xml:space="preserve">finančná </w:t>
      </w:r>
      <w:r w:rsidRPr="0073389C">
        <w:rPr>
          <w:lang w:val="sk-SK"/>
        </w:rPr>
        <w:t>kontrola</w:t>
      </w:r>
      <w:bookmarkEnd w:id="191"/>
      <w:bookmarkEnd w:id="192"/>
      <w:bookmarkEnd w:id="193"/>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4" w:name="_Toc410907882"/>
      <w:bookmarkStart w:id="195" w:name="_Toc440372892"/>
      <w:bookmarkStart w:id="196" w:name="_Toc440636403"/>
      <w:r>
        <w:rPr>
          <w:lang w:val="sk-SK"/>
        </w:rPr>
        <w:t>Finančná k</w:t>
      </w:r>
      <w:r w:rsidR="009D7F63" w:rsidRPr="0073389C">
        <w:rPr>
          <w:lang w:val="sk-SK"/>
        </w:rPr>
        <w:t>ontrola na mieste</w:t>
      </w:r>
      <w:bookmarkEnd w:id="194"/>
      <w:bookmarkEnd w:id="195"/>
      <w:bookmarkEnd w:id="196"/>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411D87">
      <w:pPr>
        <w:pStyle w:val="Odsekzoznamu"/>
        <w:numPr>
          <w:ilvl w:val="2"/>
          <w:numId w:val="12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7"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8" w:name="_Toc440372893"/>
      <w:bookmarkStart w:id="199" w:name="_Toc440636404"/>
      <w:r w:rsidRPr="0073389C">
        <w:rPr>
          <w:rFonts w:ascii="Arial" w:hAnsi="Arial"/>
          <w:lang w:val="sk-SK"/>
        </w:rPr>
        <w:lastRenderedPageBreak/>
        <w:t>Pr</w:t>
      </w:r>
      <w:r>
        <w:rPr>
          <w:rFonts w:ascii="Arial" w:hAnsi="Arial"/>
          <w:lang w:val="sk-SK"/>
        </w:rPr>
        <w:t>echodné a záverečné ustanovenia</w:t>
      </w:r>
      <w:bookmarkEnd w:id="198"/>
      <w:bookmarkEnd w:id="199"/>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00" w:name="_Toc440372894"/>
      <w:bookmarkStart w:id="201" w:name="_Toc440636405"/>
      <w:r w:rsidRPr="0073389C">
        <w:rPr>
          <w:rFonts w:ascii="Arial" w:hAnsi="Arial"/>
          <w:lang w:val="sk-SK"/>
        </w:rPr>
        <w:lastRenderedPageBreak/>
        <w:t>Prílohy</w:t>
      </w:r>
      <w:bookmarkEnd w:id="197"/>
      <w:bookmarkEnd w:id="200"/>
      <w:bookmarkEnd w:id="201"/>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2244BF">
      <w:pPr>
        <w:pStyle w:val="Default"/>
        <w:numPr>
          <w:ilvl w:val="0"/>
          <w:numId w:val="94"/>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EF4612">
      <w:pPr>
        <w:pStyle w:val="Default"/>
        <w:numPr>
          <w:ilvl w:val="0"/>
          <w:numId w:val="95"/>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0"/>
      <w:headerReference w:type="default" r:id="rId31"/>
      <w:footerReference w:type="even" r:id="rId32"/>
      <w:footerReference w:type="default" r:id="rId33"/>
      <w:headerReference w:type="first" r:id="rId34"/>
      <w:footerReference w:type="first" r:id="rId35"/>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6E075" w14:textId="77777777" w:rsidR="00AE3E78" w:rsidRDefault="00AE3E78">
      <w:r>
        <w:separator/>
      </w:r>
    </w:p>
    <w:p w14:paraId="574DE08A" w14:textId="77777777" w:rsidR="00AE3E78" w:rsidRDefault="00AE3E78"/>
  </w:endnote>
  <w:endnote w:type="continuationSeparator" w:id="0">
    <w:p w14:paraId="1ADDCDE8" w14:textId="77777777" w:rsidR="00AE3E78" w:rsidRDefault="00AE3E78">
      <w:r>
        <w:continuationSeparator/>
      </w:r>
    </w:p>
    <w:p w14:paraId="4A310909" w14:textId="77777777" w:rsidR="00AE3E78" w:rsidRDefault="00AE3E78"/>
  </w:endnote>
  <w:endnote w:type="continuationNotice" w:id="1">
    <w:p w14:paraId="33DCD3C5" w14:textId="77777777" w:rsidR="00AE3E78" w:rsidRDefault="00AE3E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200FB9" w:rsidRDefault="00200FB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200FB9" w:rsidRDefault="00200FB9">
    <w:pPr>
      <w:pStyle w:val="Pta"/>
      <w:jc w:val="right"/>
    </w:pPr>
    <w:r>
      <w:fldChar w:fldCharType="begin"/>
    </w:r>
    <w:r>
      <w:instrText xml:space="preserve"> PAGE   \* MERGEFORMAT </w:instrText>
    </w:r>
    <w:r>
      <w:fldChar w:fldCharType="separate"/>
    </w:r>
    <w:r w:rsidR="005D00F6">
      <w:rPr>
        <w:noProof/>
      </w:rPr>
      <w:t>4</w:t>
    </w:r>
    <w:r>
      <w:rPr>
        <w:noProof/>
      </w:rPr>
      <w:fldChar w:fldCharType="end"/>
    </w:r>
  </w:p>
  <w:p w14:paraId="5596B515" w14:textId="77777777" w:rsidR="00200FB9" w:rsidRPr="003530AF" w:rsidRDefault="00200FB9"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200FB9" w:rsidRDefault="00200FB9">
        <w:pPr>
          <w:pStyle w:val="Pta"/>
          <w:jc w:val="right"/>
        </w:pPr>
        <w:r>
          <w:fldChar w:fldCharType="begin"/>
        </w:r>
        <w:r>
          <w:instrText>PAGE   \* MERGEFORMAT</w:instrText>
        </w:r>
        <w:r>
          <w:fldChar w:fldCharType="separate"/>
        </w:r>
        <w:r w:rsidR="005D00F6" w:rsidRPr="005D00F6">
          <w:rPr>
            <w:noProof/>
            <w:lang w:val="sk-SK"/>
          </w:rPr>
          <w:t>1</w:t>
        </w:r>
        <w:r>
          <w:fldChar w:fldCharType="end"/>
        </w:r>
      </w:p>
    </w:sdtContent>
  </w:sdt>
  <w:p w14:paraId="3B48FDCA" w14:textId="77777777" w:rsidR="00200FB9" w:rsidRDefault="00200FB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08C5D" w14:textId="77777777" w:rsidR="00AE3E78" w:rsidRDefault="00AE3E78">
      <w:r>
        <w:separator/>
      </w:r>
    </w:p>
    <w:p w14:paraId="0615B73C" w14:textId="77777777" w:rsidR="00AE3E78" w:rsidRDefault="00AE3E78"/>
  </w:footnote>
  <w:footnote w:type="continuationSeparator" w:id="0">
    <w:p w14:paraId="051DEBCF" w14:textId="77777777" w:rsidR="00AE3E78" w:rsidRDefault="00AE3E78">
      <w:r>
        <w:continuationSeparator/>
      </w:r>
    </w:p>
    <w:p w14:paraId="67EC1760" w14:textId="77777777" w:rsidR="00AE3E78" w:rsidRDefault="00AE3E78"/>
  </w:footnote>
  <w:footnote w:type="continuationNotice" w:id="1">
    <w:p w14:paraId="0DA73526" w14:textId="77777777" w:rsidR="00AE3E78" w:rsidRDefault="00AE3E78"/>
  </w:footnote>
  <w:footnote w:id="2">
    <w:p w14:paraId="7A55D546" w14:textId="77777777" w:rsidR="00200FB9" w:rsidRPr="009D7F63" w:rsidRDefault="00200FB9"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200FB9" w:rsidRPr="009D7F63" w:rsidRDefault="00200FB9"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200FB9" w:rsidRPr="009D7F63" w:rsidRDefault="00200FB9"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A55D549" w14:textId="77777777" w:rsidR="00200FB9" w:rsidRPr="009D7F63" w:rsidRDefault="00200FB9"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6">
    <w:p w14:paraId="440A1364" w14:textId="5D093E76" w:rsidR="00200FB9" w:rsidRPr="003911A6" w:rsidRDefault="00200FB9">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7">
    <w:p w14:paraId="28C505C7" w14:textId="115896DC" w:rsidR="00200FB9" w:rsidRPr="00F20EE9" w:rsidRDefault="00200FB9">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8">
    <w:p w14:paraId="08D19436" w14:textId="667CCAA7" w:rsidR="00200FB9" w:rsidRPr="005D70A1" w:rsidRDefault="00200FB9">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9">
    <w:p w14:paraId="0DDD8E63" w14:textId="622450AC" w:rsidR="00200FB9" w:rsidRPr="00EA330D" w:rsidRDefault="00200FB9" w:rsidP="00936C83">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0">
    <w:p w14:paraId="6CC7BD3B" w14:textId="5832019B" w:rsidR="00200FB9" w:rsidRPr="00E25071" w:rsidRDefault="00200FB9"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1">
    <w:p w14:paraId="7A55D54A" w14:textId="77777777" w:rsidR="00200FB9" w:rsidRPr="009D7F63" w:rsidRDefault="00200FB9"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2">
    <w:p w14:paraId="7A55D54B" w14:textId="77777777" w:rsidR="00200FB9" w:rsidRPr="009D7F63" w:rsidRDefault="00200FB9">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3">
    <w:p w14:paraId="356452D0" w14:textId="6C4EE198" w:rsidR="00200FB9" w:rsidRPr="007D7535" w:rsidRDefault="00200FB9"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4">
    <w:p w14:paraId="7A55D54C" w14:textId="77777777" w:rsidR="00200FB9" w:rsidRPr="009D7F63" w:rsidRDefault="00200FB9"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200FB9" w:rsidRPr="009D7F63" w:rsidRDefault="00200FB9"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200FB9" w:rsidRPr="009D7F63" w:rsidRDefault="00200FB9"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200FB9" w:rsidRPr="009D7F63" w:rsidRDefault="00200FB9"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200FB9" w:rsidRPr="009D7F63" w:rsidRDefault="00200FB9" w:rsidP="00C8683A">
      <w:pPr>
        <w:pStyle w:val="Textpoznmkypodiarou"/>
        <w:rPr>
          <w:rFonts w:cs="Arial"/>
          <w:szCs w:val="16"/>
          <w:lang w:val="sk-SK"/>
        </w:rPr>
      </w:pPr>
      <w:r w:rsidRPr="009D7F63">
        <w:rPr>
          <w:rFonts w:cs="Arial"/>
          <w:szCs w:val="16"/>
          <w:lang w:val="sk-SK" w:eastAsia="cs-CZ"/>
        </w:rPr>
        <w:t>4. pohonné hmoty.</w:t>
      </w:r>
    </w:p>
  </w:footnote>
  <w:footnote w:id="15">
    <w:p w14:paraId="0C902E3E" w14:textId="77777777" w:rsidR="00200FB9" w:rsidRPr="009D7F63" w:rsidRDefault="00200FB9"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200FB9" w:rsidRPr="009D7F63" w:rsidRDefault="00200FB9"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200FB9" w:rsidRPr="009D7F63" w:rsidRDefault="00200FB9"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200FB9" w:rsidRPr="009D7F63" w:rsidRDefault="00200FB9"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200FB9" w:rsidRPr="00041D2E" w:rsidRDefault="00200FB9" w:rsidP="00041D2E">
      <w:pPr>
        <w:pStyle w:val="Textpoznmkypodiarou"/>
        <w:rPr>
          <w:lang w:val="sk-SK"/>
        </w:rPr>
      </w:pPr>
      <w:r w:rsidRPr="009D7F63">
        <w:rPr>
          <w:rFonts w:cs="Arial"/>
          <w:szCs w:val="16"/>
          <w:lang w:val="sk-SK" w:eastAsia="cs-CZ"/>
        </w:rPr>
        <w:t>4. pohonné hmoty.</w:t>
      </w:r>
    </w:p>
  </w:footnote>
  <w:footnote w:id="16">
    <w:p w14:paraId="7A55D551" w14:textId="77777777" w:rsidR="00200FB9" w:rsidRPr="009D7F63" w:rsidRDefault="00200FB9"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7">
    <w:p w14:paraId="7A55D552" w14:textId="77777777" w:rsidR="00200FB9" w:rsidRPr="009D7F63" w:rsidRDefault="00200FB9"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8">
    <w:p w14:paraId="7A55D553" w14:textId="77777777" w:rsidR="00200FB9" w:rsidRPr="009D7F63" w:rsidRDefault="00200FB9"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9">
    <w:p w14:paraId="2415F5CC" w14:textId="68E1CA8B" w:rsidR="00200FB9" w:rsidRDefault="00200FB9"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200FB9" w:rsidRPr="009D7F63" w:rsidRDefault="00200FB9">
      <w:pPr>
        <w:pStyle w:val="Textpoznmkypodiarou"/>
        <w:rPr>
          <w:rFonts w:cs="Arial"/>
          <w:szCs w:val="16"/>
          <w:lang w:val="sk-SK"/>
        </w:rPr>
      </w:pPr>
    </w:p>
  </w:footnote>
  <w:footnote w:id="20">
    <w:p w14:paraId="7A55D555" w14:textId="77777777" w:rsidR="00200FB9" w:rsidRPr="009D7F63" w:rsidRDefault="00200FB9"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1">
    <w:p w14:paraId="0274D41C" w14:textId="77777777" w:rsidR="00200FB9" w:rsidRPr="006E4CC8" w:rsidRDefault="00200FB9"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200FB9" w:rsidRPr="007F7349" w:rsidRDefault="00200FB9"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200FB9" w:rsidRPr="007F7349" w:rsidRDefault="00200FB9"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200FB9" w:rsidRPr="007F7349" w:rsidRDefault="00200FB9"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200FB9" w:rsidRPr="00F41F62" w:rsidRDefault="00200FB9"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2">
    <w:p w14:paraId="7A55D556" w14:textId="77777777" w:rsidR="00200FB9" w:rsidRPr="009D7F63" w:rsidRDefault="00200FB9"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3">
    <w:p w14:paraId="2C0A5128" w14:textId="77777777" w:rsidR="00200FB9" w:rsidRDefault="00200FB9"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4">
    <w:p w14:paraId="7E1B0128" w14:textId="77777777" w:rsidR="00200FB9" w:rsidRDefault="00200FB9"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5">
    <w:p w14:paraId="6D0863AC" w14:textId="77777777" w:rsidR="00200FB9" w:rsidRDefault="00200FB9"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6">
    <w:p w14:paraId="4FEE481D" w14:textId="479E076B" w:rsidR="00200FB9" w:rsidRPr="004F28ED" w:rsidRDefault="00200FB9">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7">
    <w:p w14:paraId="5DB7D518" w14:textId="0F23E2AC" w:rsidR="00200FB9" w:rsidRPr="00867B4C" w:rsidRDefault="00200FB9"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28">
    <w:p w14:paraId="3B927676" w14:textId="0B338479" w:rsidR="00200FB9" w:rsidRPr="00965E93" w:rsidRDefault="00200FB9"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9">
    <w:p w14:paraId="7A55D557" w14:textId="52DFEF6A" w:rsidR="00200FB9" w:rsidRPr="009D7F63" w:rsidRDefault="00200FB9"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30">
    <w:p w14:paraId="7A55D558" w14:textId="77777777" w:rsidR="00200FB9" w:rsidRPr="009D7F63" w:rsidRDefault="00200FB9"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1">
    <w:p w14:paraId="17C29017" w14:textId="77777777" w:rsidR="00200FB9" w:rsidRPr="009D7F63" w:rsidRDefault="00200FB9"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2">
    <w:p w14:paraId="7A55D559" w14:textId="77777777" w:rsidR="00200FB9" w:rsidRPr="009D7F63" w:rsidRDefault="00200FB9"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200FB9" w:rsidRPr="009D7F63" w:rsidRDefault="00200FB9"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3">
    <w:p w14:paraId="7A55D55B" w14:textId="77777777" w:rsidR="00200FB9" w:rsidRPr="009D7F63" w:rsidRDefault="00200FB9"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4">
    <w:p w14:paraId="7A55D55C" w14:textId="77777777" w:rsidR="00200FB9" w:rsidRPr="009D7F63" w:rsidRDefault="00200FB9"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5">
    <w:p w14:paraId="7A55D55D" w14:textId="77777777" w:rsidR="00200FB9" w:rsidRPr="009D7F63" w:rsidRDefault="00200FB9"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200FB9" w:rsidRPr="009D7F63" w:rsidRDefault="00200FB9"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6">
    <w:p w14:paraId="7A55D55F" w14:textId="333E477A" w:rsidR="00200FB9" w:rsidRPr="00062F88" w:rsidRDefault="00200FB9"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7">
    <w:p w14:paraId="02F4C726" w14:textId="77777777" w:rsidR="00200FB9" w:rsidRDefault="00200FB9" w:rsidP="009B4AEF">
      <w:pPr>
        <w:pStyle w:val="Textpoznmkypodiarou"/>
        <w:jc w:val="both"/>
      </w:pPr>
      <w:r>
        <w:rPr>
          <w:rStyle w:val="Odkaznapoznmkupodiarou"/>
        </w:rPr>
        <w:footnoteRef/>
      </w:r>
      <w:r>
        <w:t xml:space="preserve"> Priznanie odmeny príslušnému zamestnancovi musí byť náležite zdôvodnené.</w:t>
      </w:r>
    </w:p>
  </w:footnote>
  <w:footnote w:id="38">
    <w:p w14:paraId="04763B2B" w14:textId="5A5D2FAF" w:rsidR="00200FB9" w:rsidRPr="00F72B7B" w:rsidRDefault="00200FB9"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9">
    <w:p w14:paraId="0388B3E2" w14:textId="4D28868F" w:rsidR="00200FB9" w:rsidRDefault="00200FB9"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40">
    <w:p w14:paraId="2E6985A0" w14:textId="77777777" w:rsidR="00200FB9" w:rsidRDefault="00200FB9"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1">
    <w:p w14:paraId="7A55D560" w14:textId="5738DA04" w:rsidR="00200FB9" w:rsidRPr="00027286" w:rsidRDefault="00200FB9"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2">
    <w:p w14:paraId="15B0D0EB" w14:textId="3E15725B" w:rsidR="00200FB9" w:rsidRPr="00AF0A84" w:rsidRDefault="00200FB9">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3">
    <w:p w14:paraId="7A55D564" w14:textId="77777777" w:rsidR="00200FB9" w:rsidRPr="009D7F63" w:rsidRDefault="00200FB9"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4">
    <w:p w14:paraId="6A48E5FC" w14:textId="67F6A6F7" w:rsidR="00200FB9" w:rsidRPr="00B275B2" w:rsidRDefault="00200FB9"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5">
    <w:p w14:paraId="75442DCC" w14:textId="77777777" w:rsidR="00200FB9" w:rsidRPr="001277DD" w:rsidRDefault="00200FB9"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6">
    <w:p w14:paraId="539DE3AB" w14:textId="77777777" w:rsidR="00200FB9" w:rsidRPr="001277DD" w:rsidRDefault="00200FB9"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7">
    <w:p w14:paraId="6B33FB00" w14:textId="77777777" w:rsidR="00200FB9" w:rsidRPr="001277DD" w:rsidRDefault="00200FB9"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8">
    <w:p w14:paraId="44310DB6" w14:textId="77777777" w:rsidR="00200FB9" w:rsidRPr="001277DD" w:rsidRDefault="00200FB9"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9">
    <w:p w14:paraId="28E7C95F" w14:textId="0B437969" w:rsidR="00200FB9" w:rsidRPr="001277DD" w:rsidRDefault="00200FB9"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50">
    <w:p w14:paraId="250CEFBD" w14:textId="33B32087" w:rsidR="00200FB9" w:rsidRPr="00923BC1" w:rsidRDefault="00200FB9"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1">
    <w:p w14:paraId="414F1A43" w14:textId="265724BA" w:rsidR="00200FB9" w:rsidRPr="00772F95" w:rsidRDefault="00200FB9"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2">
    <w:p w14:paraId="0C4735BA" w14:textId="1928CC24" w:rsidR="00200FB9" w:rsidRPr="008A522F" w:rsidRDefault="00200FB9"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3">
    <w:p w14:paraId="038A96C2" w14:textId="13120178" w:rsidR="00200FB9" w:rsidRPr="00CE0C11" w:rsidRDefault="00200FB9"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4">
    <w:p w14:paraId="59C496F8" w14:textId="77777777" w:rsidR="00200FB9" w:rsidRPr="00621D47" w:rsidRDefault="00200FB9"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5">
    <w:p w14:paraId="70BE8EFD" w14:textId="4D3737B4" w:rsidR="00200FB9" w:rsidRPr="00391F1C" w:rsidRDefault="00200FB9"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6">
    <w:p w14:paraId="7A55D567" w14:textId="77777777" w:rsidR="00200FB9" w:rsidRPr="009D7F63" w:rsidRDefault="00200FB9"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7">
    <w:p w14:paraId="7A55D568" w14:textId="77777777" w:rsidR="00200FB9" w:rsidRPr="009D7F63" w:rsidRDefault="00200FB9"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8">
    <w:p w14:paraId="7A55D569" w14:textId="77777777" w:rsidR="00200FB9" w:rsidRPr="009D7F63" w:rsidRDefault="00200FB9"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9">
    <w:p w14:paraId="7A55D56A" w14:textId="77777777" w:rsidR="00200FB9" w:rsidRPr="009D7F63" w:rsidRDefault="00200FB9"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60">
    <w:p w14:paraId="7A55D56B" w14:textId="77777777" w:rsidR="00200FB9" w:rsidRPr="009D7F63" w:rsidRDefault="00200FB9"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1">
    <w:p w14:paraId="7A55D56E" w14:textId="416A13B1" w:rsidR="00200FB9" w:rsidRPr="009D7F63" w:rsidRDefault="00200FB9"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2">
    <w:p w14:paraId="7DAB27E8" w14:textId="77777777" w:rsidR="00200FB9" w:rsidRPr="00405EED" w:rsidRDefault="00200FB9"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3">
    <w:p w14:paraId="7A55D570" w14:textId="36F68E99" w:rsidR="00200FB9" w:rsidRPr="009D7F63" w:rsidRDefault="00200FB9"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4">
    <w:p w14:paraId="7A55D571" w14:textId="77777777" w:rsidR="00200FB9" w:rsidRPr="009D7F63" w:rsidRDefault="00200FB9"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5">
    <w:p w14:paraId="7A55D573" w14:textId="77777777" w:rsidR="00200FB9" w:rsidRPr="009D7F63" w:rsidRDefault="00200FB9"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6">
    <w:p w14:paraId="7A55D574" w14:textId="77777777" w:rsidR="00200FB9" w:rsidRPr="009D7F63" w:rsidRDefault="00200FB9"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7">
    <w:p w14:paraId="7A55D575" w14:textId="2BC95C86" w:rsidR="00200FB9" w:rsidRPr="009D7F63" w:rsidRDefault="00200FB9"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8">
    <w:p w14:paraId="7A55D578" w14:textId="77777777" w:rsidR="00200FB9" w:rsidRPr="009D7F63" w:rsidRDefault="00200FB9"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9">
    <w:p w14:paraId="4F8F3C8B" w14:textId="77777777" w:rsidR="00200FB9" w:rsidRPr="009D7F63" w:rsidRDefault="00200FB9"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0">
    <w:p w14:paraId="451277DD" w14:textId="77777777" w:rsidR="00200FB9" w:rsidRPr="009D7F63" w:rsidRDefault="00200FB9"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1">
    <w:p w14:paraId="7A55D579" w14:textId="67088258" w:rsidR="00200FB9" w:rsidRPr="009D7F63" w:rsidRDefault="00200FB9"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2">
    <w:p w14:paraId="45573155" w14:textId="14B40576" w:rsidR="00200FB9" w:rsidRPr="001A7C8D" w:rsidRDefault="00200FB9">
      <w:pPr>
        <w:pStyle w:val="Textpoznmkypodiarou"/>
        <w:rPr>
          <w:lang w:val="sk-SK"/>
        </w:rPr>
      </w:pPr>
      <w:r>
        <w:rPr>
          <w:rStyle w:val="Odkaznapoznmkupodiarou"/>
        </w:rPr>
        <w:footnoteRef/>
      </w:r>
      <w:r>
        <w:t xml:space="preserve"> V zmysle ustanovenia § 22 ods. 2 zákona o finančnej kontrole</w:t>
      </w:r>
    </w:p>
  </w:footnote>
  <w:footnote w:id="73">
    <w:p w14:paraId="7A55D57A" w14:textId="77777777" w:rsidR="00200FB9" w:rsidRPr="009D7F63" w:rsidRDefault="00200FB9"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200FB9" w:rsidRPr="009D7F63" w:rsidRDefault="00200FB9">
      <w:pPr>
        <w:pStyle w:val="Textpoznmkypodiarou"/>
        <w:rPr>
          <w:rFonts w:cs="Arial"/>
          <w:szCs w:val="16"/>
          <w:lang w:val="sk-SK"/>
        </w:rPr>
      </w:pPr>
    </w:p>
  </w:footnote>
  <w:footnote w:id="74">
    <w:p w14:paraId="7A55D57D" w14:textId="77777777" w:rsidR="00200FB9" w:rsidRPr="009D7F63" w:rsidRDefault="00200FB9"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5">
    <w:p w14:paraId="7A55D57E" w14:textId="77777777" w:rsidR="00200FB9" w:rsidRPr="009D7F63" w:rsidRDefault="00200FB9"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6">
    <w:p w14:paraId="7A55D57F" w14:textId="77777777" w:rsidR="00200FB9" w:rsidRPr="009D7F63" w:rsidRDefault="00200FB9"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7">
    <w:p w14:paraId="7A55D580" w14:textId="77777777" w:rsidR="00200FB9" w:rsidRPr="009D7F63" w:rsidRDefault="00200FB9"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8">
    <w:p w14:paraId="7A55D581" w14:textId="77777777" w:rsidR="00200FB9" w:rsidRPr="009D7F63" w:rsidRDefault="00200FB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9">
    <w:p w14:paraId="7A55D582" w14:textId="77777777" w:rsidR="00200FB9" w:rsidRPr="009D7F63" w:rsidRDefault="00200FB9"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0">
    <w:p w14:paraId="7A55D583" w14:textId="052EABFD" w:rsidR="00200FB9" w:rsidRPr="009D7F63" w:rsidRDefault="00200FB9"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200FB9" w:rsidRPr="009D7F63" w:rsidRDefault="00200FB9"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200FB9" w:rsidRPr="009D7F63" w:rsidRDefault="00200FB9"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200FB9" w:rsidRPr="002D4DD9" w:rsidRDefault="00200FB9"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1">
    <w:p w14:paraId="7A55D587" w14:textId="77777777" w:rsidR="00200FB9" w:rsidRPr="002D4DD9" w:rsidRDefault="00200FB9"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2">
    <w:p w14:paraId="7A55D588" w14:textId="4BFF8B46" w:rsidR="00200FB9" w:rsidRPr="00666AC8" w:rsidRDefault="00200FB9"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83">
    <w:p w14:paraId="7A55D58A" w14:textId="010C8D03" w:rsidR="00200FB9" w:rsidRPr="002D4DD9" w:rsidRDefault="00200FB9"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4">
    <w:p w14:paraId="7A55D58B" w14:textId="36DE3BCF" w:rsidR="00200FB9" w:rsidRPr="002D4DD9" w:rsidRDefault="00200FB9"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85">
    <w:p w14:paraId="7A55D58E" w14:textId="5905C154" w:rsidR="00200FB9" w:rsidRPr="009D7F63" w:rsidRDefault="00200FB9"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6">
    <w:p w14:paraId="21B88E63" w14:textId="45116D8F" w:rsidR="00200FB9" w:rsidRPr="00DB1B99" w:rsidRDefault="00200FB9"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87">
    <w:p w14:paraId="346F9881" w14:textId="38882892" w:rsidR="00200FB9" w:rsidRPr="002D4DD9" w:rsidRDefault="00200FB9"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88">
    <w:p w14:paraId="18F68BE6" w14:textId="77777777" w:rsidR="00200FB9" w:rsidRPr="009D7F63" w:rsidRDefault="00200FB9"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9">
    <w:p w14:paraId="7B8CA6F4" w14:textId="057B66FF" w:rsidR="00200FB9" w:rsidRPr="00DD30A9" w:rsidRDefault="00200FB9"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0">
    <w:p w14:paraId="245656D0" w14:textId="34CF1211" w:rsidR="00200FB9" w:rsidRPr="009D7F63" w:rsidRDefault="00200FB9"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1">
    <w:p w14:paraId="1BAE06D9" w14:textId="3DB56B7A" w:rsidR="00200FB9" w:rsidRPr="008D4874" w:rsidRDefault="00200FB9">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2">
    <w:p w14:paraId="06A0F700" w14:textId="0A8847BF" w:rsidR="00200FB9" w:rsidRPr="00A9227A" w:rsidRDefault="00200FB9"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3">
    <w:p w14:paraId="7A55D594" w14:textId="7255982C" w:rsidR="00200FB9" w:rsidRPr="009D7F63" w:rsidRDefault="00200FB9"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4">
    <w:p w14:paraId="7A55D597" w14:textId="7291098D" w:rsidR="00200FB9" w:rsidRPr="009D7F63" w:rsidRDefault="00200FB9"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5">
    <w:p w14:paraId="7A55D598" w14:textId="1F811B32" w:rsidR="00200FB9" w:rsidRPr="009D7F63" w:rsidRDefault="00200FB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6">
    <w:p w14:paraId="7A55D599" w14:textId="36FD13E6" w:rsidR="00200FB9" w:rsidRPr="009D7F63" w:rsidRDefault="00200FB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7">
    <w:p w14:paraId="155B50B0" w14:textId="6BA108FC" w:rsidR="00200FB9" w:rsidRPr="001D76D4" w:rsidRDefault="00200FB9">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8">
    <w:p w14:paraId="2376272C" w14:textId="0C61265A" w:rsidR="00200FB9" w:rsidRDefault="00AE3E78" w:rsidP="009D7F63">
      <w:pPr>
        <w:pStyle w:val="Textpoznmkypodiarou"/>
        <w:rPr>
          <w:rFonts w:cs="Arial"/>
          <w:szCs w:val="16"/>
          <w:lang w:val="sk-SK"/>
        </w:rPr>
      </w:pPr>
      <w:hyperlink r:id="rId3" w:history="1">
        <w:r w:rsidR="00200FB9" w:rsidRPr="00D11568">
          <w:rPr>
            <w:rStyle w:val="Hypertextovprepojenie"/>
            <w:rFonts w:cs="Arial"/>
            <w:sz w:val="16"/>
            <w:szCs w:val="16"/>
            <w:lang w:val="sk-SK"/>
          </w:rPr>
          <w:t>http://www.uvo.gov.sk/legislativametodika-dohlad/metodicke-usmernenia/vseobecne-metodicke-usmernenia-zakon-c-252006-z-z--4bc.html</w:t>
        </w:r>
      </w:hyperlink>
      <w:r w:rsidR="00200FB9" w:rsidRPr="00D11568">
        <w:rPr>
          <w:rFonts w:cs="Arial"/>
          <w:szCs w:val="16"/>
          <w:lang w:val="sk-SK"/>
        </w:rPr>
        <w:t xml:space="preserve">  a http://www.uvo.gov.sk/legislativametodika-dohlad/metodicke-usmernenia/vseobecne-metodicke-usmernenia-zakon-c-3432015-z-z--51e.html</w:t>
      </w:r>
      <w:r w:rsidR="00200FB9" w:rsidRPr="00D11568" w:rsidDel="00D11568">
        <w:rPr>
          <w:rFonts w:cs="Arial"/>
          <w:szCs w:val="16"/>
          <w:lang w:val="sk-SK"/>
        </w:rPr>
        <w:t xml:space="preserve"> </w:t>
      </w:r>
      <w:r w:rsidR="00200FB9" w:rsidRPr="00552EAD">
        <w:rPr>
          <w:rStyle w:val="Odkaznapoznmkupodiarou"/>
          <w:rFonts w:cs="Arial"/>
          <w:szCs w:val="16"/>
          <w:vertAlign w:val="baseline"/>
        </w:rPr>
        <w:t xml:space="preserve"> </w:t>
      </w:r>
      <w:r w:rsidR="00200FB9" w:rsidRPr="009D7F63">
        <w:rPr>
          <w:rStyle w:val="Odkaznapoznmkupodiarou"/>
          <w:rFonts w:cs="Arial"/>
          <w:szCs w:val="16"/>
        </w:rPr>
        <w:footnoteRef/>
      </w:r>
    </w:p>
    <w:p w14:paraId="7A55D59A" w14:textId="542F27CA" w:rsidR="00200FB9" w:rsidRPr="009D7F63" w:rsidRDefault="00200FB9" w:rsidP="009D7F63">
      <w:pPr>
        <w:pStyle w:val="Textpoznmkypodiarou"/>
        <w:rPr>
          <w:rFonts w:cs="Arial"/>
          <w:szCs w:val="16"/>
          <w:lang w:val="sk-SK"/>
        </w:rPr>
      </w:pPr>
    </w:p>
  </w:footnote>
  <w:footnote w:id="99">
    <w:p w14:paraId="7A55D59B" w14:textId="77777777" w:rsidR="00200FB9" w:rsidRPr="009D7F63" w:rsidRDefault="00200FB9"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200FB9" w:rsidRPr="009D7F63" w:rsidRDefault="00200FB9"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200FB9" w:rsidRPr="009D7F63" w:rsidRDefault="00200FB9" w:rsidP="009D7F63">
      <w:pPr>
        <w:pStyle w:val="Textpoznmkypodiarou"/>
        <w:rPr>
          <w:rFonts w:cs="Arial"/>
          <w:szCs w:val="16"/>
        </w:rPr>
      </w:pPr>
    </w:p>
  </w:footnote>
  <w:footnote w:id="100">
    <w:p w14:paraId="7758003D" w14:textId="22D7C67A" w:rsidR="00200FB9" w:rsidRPr="00E70656" w:rsidRDefault="00200FB9">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1">
    <w:p w14:paraId="7A55D59E" w14:textId="77777777" w:rsidR="00200FB9" w:rsidRPr="009D7F63" w:rsidRDefault="00200FB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2">
    <w:p w14:paraId="7A55D59F" w14:textId="77777777" w:rsidR="00200FB9" w:rsidRPr="009D7F63" w:rsidRDefault="00200FB9"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3">
    <w:p w14:paraId="6D173C29" w14:textId="17D0C2A7" w:rsidR="00200FB9" w:rsidRPr="00963E0D" w:rsidRDefault="00200FB9">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4">
    <w:p w14:paraId="17304A12" w14:textId="40A4FD60" w:rsidR="00200FB9" w:rsidRPr="00963E0D" w:rsidRDefault="00200FB9">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5">
    <w:p w14:paraId="169A4593" w14:textId="3DC46A8E" w:rsidR="00200FB9" w:rsidRPr="00963E0D" w:rsidRDefault="00200FB9">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6">
    <w:p w14:paraId="7A55D5A1" w14:textId="77777777" w:rsidR="00200FB9" w:rsidRPr="009D7F63" w:rsidRDefault="00200FB9"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7">
    <w:p w14:paraId="33731AE4" w14:textId="77777777" w:rsidR="00200FB9" w:rsidRDefault="00200FB9" w:rsidP="00A15E8E">
      <w:pPr>
        <w:pStyle w:val="Textpoznmkypodiarou"/>
        <w:jc w:val="both"/>
      </w:pPr>
      <w:r>
        <w:rPr>
          <w:rStyle w:val="Odkaznapoznmkupodiarou"/>
        </w:rPr>
        <w:footnoteRef/>
      </w:r>
      <w:r>
        <w:t xml:space="preserve"> MP CKO č. 18 k overovaniu hospodárnosti výdavkov</w:t>
      </w:r>
    </w:p>
  </w:footnote>
  <w:footnote w:id="108">
    <w:p w14:paraId="2A432946" w14:textId="35C29B09" w:rsidR="00200FB9" w:rsidRPr="001325C0" w:rsidRDefault="00200FB9">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9">
    <w:p w14:paraId="19A2FB50" w14:textId="3C8C6416" w:rsidR="00200FB9" w:rsidRPr="001325C0" w:rsidRDefault="00200FB9">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0">
    <w:p w14:paraId="6CF6D88E" w14:textId="77777777" w:rsidR="00200FB9" w:rsidRPr="001325C0" w:rsidRDefault="00200FB9"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200FB9" w:rsidRPr="001325C0" w:rsidRDefault="00200FB9">
      <w:pPr>
        <w:pStyle w:val="Textpoznmkypodiarou"/>
        <w:rPr>
          <w:lang w:val="sk-SK"/>
        </w:rPr>
      </w:pPr>
    </w:p>
  </w:footnote>
  <w:footnote w:id="111">
    <w:p w14:paraId="60152099" w14:textId="6522BB22" w:rsidR="00200FB9" w:rsidRPr="00DF0865" w:rsidRDefault="00200FB9">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2">
    <w:p w14:paraId="7A55D5A3" w14:textId="77777777" w:rsidR="00200FB9" w:rsidRPr="009D7F63" w:rsidRDefault="00200FB9"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200FB9" w:rsidRDefault="00200FB9">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200FB9" w:rsidRDefault="00200FB9">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200FB9" w:rsidRDefault="00200FB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BD767A9"/>
    <w:multiLevelType w:val="hybridMultilevel"/>
    <w:tmpl w:val="75B2B064"/>
    <w:lvl w:ilvl="0" w:tplc="83A00E5A">
      <w:start w:val="1"/>
      <w:numFmt w:val="decimal"/>
      <w:lvlText w:val="%1."/>
      <w:lvlJc w:val="left"/>
      <w:pPr>
        <w:ind w:left="720" w:hanging="360"/>
      </w:pPr>
      <w:rPr>
        <w:rFonts w:cs="Times New Roman"/>
        <w:b w:val="0"/>
      </w:rPr>
    </w:lvl>
    <w:lvl w:ilvl="1" w:tplc="041B0017">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3560C"/>
    <w:multiLevelType w:val="hybridMultilevel"/>
    <w:tmpl w:val="C540E3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3">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2">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58">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1">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nsid w:val="4BFE2366"/>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8">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1">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6">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7">
    <w:nsid w:val="699075DE"/>
    <w:multiLevelType w:val="hybridMultilevel"/>
    <w:tmpl w:val="1598E00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B17272A"/>
    <w:multiLevelType w:val="hybridMultilevel"/>
    <w:tmpl w:val="34622494"/>
    <w:lvl w:ilvl="0" w:tplc="9940AB04">
      <w:numFmt w:val="bullet"/>
      <w:lvlText w:val="-"/>
      <w:lvlJc w:val="left"/>
      <w:pPr>
        <w:ind w:left="3960" w:hanging="360"/>
      </w:pPr>
      <w:rPr>
        <w:rFonts w:ascii="Arial" w:eastAsia="Times New Roman" w:hAnsi="Arial" w:cs="Arial" w:hint="default"/>
        <w:sz w:val="22"/>
      </w:rPr>
    </w:lvl>
    <w:lvl w:ilvl="1" w:tplc="041B0003" w:tentative="1">
      <w:start w:val="1"/>
      <w:numFmt w:val="bullet"/>
      <w:lvlText w:val="o"/>
      <w:lvlJc w:val="left"/>
      <w:pPr>
        <w:ind w:left="4680" w:hanging="360"/>
      </w:pPr>
      <w:rPr>
        <w:rFonts w:ascii="Courier New" w:hAnsi="Courier New" w:cs="Courier New" w:hint="default"/>
      </w:rPr>
    </w:lvl>
    <w:lvl w:ilvl="2" w:tplc="041B0005" w:tentative="1">
      <w:start w:val="1"/>
      <w:numFmt w:val="bullet"/>
      <w:lvlText w:val=""/>
      <w:lvlJc w:val="left"/>
      <w:pPr>
        <w:ind w:left="5400" w:hanging="360"/>
      </w:pPr>
      <w:rPr>
        <w:rFonts w:ascii="Wingdings" w:hAnsi="Wingdings" w:hint="default"/>
      </w:rPr>
    </w:lvl>
    <w:lvl w:ilvl="3" w:tplc="041B0001" w:tentative="1">
      <w:start w:val="1"/>
      <w:numFmt w:val="bullet"/>
      <w:lvlText w:val=""/>
      <w:lvlJc w:val="left"/>
      <w:pPr>
        <w:ind w:left="6120" w:hanging="360"/>
      </w:pPr>
      <w:rPr>
        <w:rFonts w:ascii="Symbol" w:hAnsi="Symbol" w:hint="default"/>
      </w:rPr>
    </w:lvl>
    <w:lvl w:ilvl="4" w:tplc="041B0003" w:tentative="1">
      <w:start w:val="1"/>
      <w:numFmt w:val="bullet"/>
      <w:lvlText w:val="o"/>
      <w:lvlJc w:val="left"/>
      <w:pPr>
        <w:ind w:left="6840" w:hanging="360"/>
      </w:pPr>
      <w:rPr>
        <w:rFonts w:ascii="Courier New" w:hAnsi="Courier New" w:cs="Courier New" w:hint="default"/>
      </w:rPr>
    </w:lvl>
    <w:lvl w:ilvl="5" w:tplc="041B0005" w:tentative="1">
      <w:start w:val="1"/>
      <w:numFmt w:val="bullet"/>
      <w:lvlText w:val=""/>
      <w:lvlJc w:val="left"/>
      <w:pPr>
        <w:ind w:left="7560" w:hanging="360"/>
      </w:pPr>
      <w:rPr>
        <w:rFonts w:ascii="Wingdings" w:hAnsi="Wingdings" w:hint="default"/>
      </w:rPr>
    </w:lvl>
    <w:lvl w:ilvl="6" w:tplc="041B0001" w:tentative="1">
      <w:start w:val="1"/>
      <w:numFmt w:val="bullet"/>
      <w:lvlText w:val=""/>
      <w:lvlJc w:val="left"/>
      <w:pPr>
        <w:ind w:left="8280" w:hanging="360"/>
      </w:pPr>
      <w:rPr>
        <w:rFonts w:ascii="Symbol" w:hAnsi="Symbol" w:hint="default"/>
      </w:rPr>
    </w:lvl>
    <w:lvl w:ilvl="7" w:tplc="041B0003" w:tentative="1">
      <w:start w:val="1"/>
      <w:numFmt w:val="bullet"/>
      <w:lvlText w:val="o"/>
      <w:lvlJc w:val="left"/>
      <w:pPr>
        <w:ind w:left="9000" w:hanging="360"/>
      </w:pPr>
      <w:rPr>
        <w:rFonts w:ascii="Courier New" w:hAnsi="Courier New" w:cs="Courier New" w:hint="default"/>
      </w:rPr>
    </w:lvl>
    <w:lvl w:ilvl="8" w:tplc="041B0005" w:tentative="1">
      <w:start w:val="1"/>
      <w:numFmt w:val="bullet"/>
      <w:lvlText w:val=""/>
      <w:lvlJc w:val="left"/>
      <w:pPr>
        <w:ind w:left="9720" w:hanging="360"/>
      </w:pPr>
      <w:rPr>
        <w:rFonts w:ascii="Wingdings" w:hAnsi="Wingdings" w:hint="default"/>
      </w:rPr>
    </w:lvl>
  </w:abstractNum>
  <w:abstractNum w:abstractNumId="109">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1">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4">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8">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1">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5">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60"/>
  </w:num>
  <w:num w:numId="2">
    <w:abstractNumId w:val="25"/>
  </w:num>
  <w:num w:numId="3">
    <w:abstractNumId w:val="97"/>
  </w:num>
  <w:num w:numId="4">
    <w:abstractNumId w:val="20"/>
  </w:num>
  <w:num w:numId="5">
    <w:abstractNumId w:val="45"/>
  </w:num>
  <w:num w:numId="6">
    <w:abstractNumId w:val="126"/>
  </w:num>
  <w:num w:numId="7">
    <w:abstractNumId w:val="125"/>
  </w:num>
  <w:num w:numId="8">
    <w:abstractNumId w:val="87"/>
  </w:num>
  <w:num w:numId="9">
    <w:abstractNumId w:val="104"/>
  </w:num>
  <w:num w:numId="10">
    <w:abstractNumId w:val="53"/>
  </w:num>
  <w:num w:numId="11">
    <w:abstractNumId w:val="84"/>
  </w:num>
  <w:num w:numId="12">
    <w:abstractNumId w:val="115"/>
  </w:num>
  <w:num w:numId="13">
    <w:abstractNumId w:val="1"/>
  </w:num>
  <w:num w:numId="14">
    <w:abstractNumId w:val="31"/>
  </w:num>
  <w:num w:numId="15">
    <w:abstractNumId w:val="63"/>
  </w:num>
  <w:num w:numId="16">
    <w:abstractNumId w:val="8"/>
  </w:num>
  <w:num w:numId="17">
    <w:abstractNumId w:val="9"/>
  </w:num>
  <w:num w:numId="18">
    <w:abstractNumId w:val="59"/>
  </w:num>
  <w:num w:numId="19">
    <w:abstractNumId w:val="88"/>
  </w:num>
  <w:num w:numId="20">
    <w:abstractNumId w:val="29"/>
  </w:num>
  <w:num w:numId="21">
    <w:abstractNumId w:val="61"/>
  </w:num>
  <w:num w:numId="22">
    <w:abstractNumId w:val="74"/>
  </w:num>
  <w:num w:numId="23">
    <w:abstractNumId w:val="9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9"/>
  </w:num>
  <w:num w:numId="28">
    <w:abstractNumId w:val="77"/>
  </w:num>
  <w:num w:numId="29">
    <w:abstractNumId w:val="105"/>
  </w:num>
  <w:num w:numId="30">
    <w:abstractNumId w:val="85"/>
  </w:num>
  <w:num w:numId="31">
    <w:abstractNumId w:val="121"/>
  </w:num>
  <w:num w:numId="32">
    <w:abstractNumId w:val="102"/>
  </w:num>
  <w:num w:numId="33">
    <w:abstractNumId w:val="111"/>
  </w:num>
  <w:num w:numId="34">
    <w:abstractNumId w:val="117"/>
  </w:num>
  <w:num w:numId="35">
    <w:abstractNumId w:val="44"/>
  </w:num>
  <w:num w:numId="36">
    <w:abstractNumId w:val="52"/>
  </w:num>
  <w:num w:numId="37">
    <w:abstractNumId w:val="50"/>
  </w:num>
  <w:num w:numId="38">
    <w:abstractNumId w:val="58"/>
  </w:num>
  <w:num w:numId="39">
    <w:abstractNumId w:val="71"/>
  </w:num>
  <w:num w:numId="40">
    <w:abstractNumId w:val="120"/>
  </w:num>
  <w:num w:numId="41">
    <w:abstractNumId w:val="3"/>
  </w:num>
  <w:num w:numId="42">
    <w:abstractNumId w:val="55"/>
  </w:num>
  <w:num w:numId="43">
    <w:abstractNumId w:val="83"/>
  </w:num>
  <w:num w:numId="44">
    <w:abstractNumId w:val="6"/>
  </w:num>
  <w:num w:numId="45">
    <w:abstractNumId w:val="38"/>
  </w:num>
  <w:num w:numId="46">
    <w:abstractNumId w:val="94"/>
  </w:num>
  <w:num w:numId="47">
    <w:abstractNumId w:val="103"/>
  </w:num>
  <w:num w:numId="48">
    <w:abstractNumId w:val="54"/>
  </w:num>
  <w:num w:numId="49">
    <w:abstractNumId w:val="75"/>
  </w:num>
  <w:num w:numId="50">
    <w:abstractNumId w:val="116"/>
  </w:num>
  <w:num w:numId="51">
    <w:abstractNumId w:val="37"/>
  </w:num>
  <w:num w:numId="52">
    <w:abstractNumId w:val="21"/>
  </w:num>
  <w:num w:numId="53">
    <w:abstractNumId w:val="10"/>
  </w:num>
  <w:num w:numId="54">
    <w:abstractNumId w:val="40"/>
  </w:num>
  <w:num w:numId="55">
    <w:abstractNumId w:val="26"/>
  </w:num>
  <w:num w:numId="56">
    <w:abstractNumId w:val="41"/>
  </w:num>
  <w:num w:numId="57">
    <w:abstractNumId w:val="18"/>
  </w:num>
  <w:num w:numId="58">
    <w:abstractNumId w:val="81"/>
  </w:num>
  <w:num w:numId="59">
    <w:abstractNumId w:val="56"/>
  </w:num>
  <w:num w:numId="60">
    <w:abstractNumId w:val="46"/>
  </w:num>
  <w:num w:numId="61">
    <w:abstractNumId w:val="91"/>
  </w:num>
  <w:num w:numId="62">
    <w:abstractNumId w:val="99"/>
  </w:num>
  <w:num w:numId="63">
    <w:abstractNumId w:val="68"/>
  </w:num>
  <w:num w:numId="64">
    <w:abstractNumId w:val="7"/>
  </w:num>
  <w:num w:numId="65">
    <w:abstractNumId w:val="36"/>
  </w:num>
  <w:num w:numId="66">
    <w:abstractNumId w:val="42"/>
  </w:num>
  <w:num w:numId="67">
    <w:abstractNumId w:val="17"/>
  </w:num>
  <w:num w:numId="68">
    <w:abstractNumId w:val="80"/>
  </w:num>
  <w:num w:numId="69">
    <w:abstractNumId w:val="19"/>
  </w:num>
  <w:num w:numId="70">
    <w:abstractNumId w:val="118"/>
  </w:num>
  <w:num w:numId="71">
    <w:abstractNumId w:val="62"/>
  </w:num>
  <w:num w:numId="72">
    <w:abstractNumId w:val="34"/>
  </w:num>
  <w:num w:numId="73">
    <w:abstractNumId w:val="112"/>
  </w:num>
  <w:num w:numId="74">
    <w:abstractNumId w:val="15"/>
  </w:num>
  <w:num w:numId="75">
    <w:abstractNumId w:val="123"/>
  </w:num>
  <w:num w:numId="76">
    <w:abstractNumId w:val="22"/>
  </w:num>
  <w:num w:numId="77">
    <w:abstractNumId w:val="122"/>
  </w:num>
  <w:num w:numId="78">
    <w:abstractNumId w:val="47"/>
  </w:num>
  <w:num w:numId="79">
    <w:abstractNumId w:val="127"/>
  </w:num>
  <w:num w:numId="80">
    <w:abstractNumId w:val="48"/>
  </w:num>
  <w:num w:numId="81">
    <w:abstractNumId w:val="32"/>
  </w:num>
  <w:num w:numId="82">
    <w:abstractNumId w:val="109"/>
  </w:num>
  <w:num w:numId="83">
    <w:abstractNumId w:val="66"/>
  </w:num>
  <w:num w:numId="84">
    <w:abstractNumId w:val="11"/>
  </w:num>
  <w:num w:numId="85">
    <w:abstractNumId w:val="35"/>
  </w:num>
  <w:num w:numId="86">
    <w:abstractNumId w:val="24"/>
  </w:num>
  <w:num w:numId="87">
    <w:abstractNumId w:val="86"/>
  </w:num>
  <w:num w:numId="88">
    <w:abstractNumId w:val="64"/>
  </w:num>
  <w:num w:numId="89">
    <w:abstractNumId w:val="39"/>
  </w:num>
  <w:num w:numId="90">
    <w:abstractNumId w:val="4"/>
  </w:num>
  <w:num w:numId="91">
    <w:abstractNumId w:val="119"/>
  </w:num>
  <w:num w:numId="92">
    <w:abstractNumId w:val="14"/>
  </w:num>
  <w:num w:numId="93">
    <w:abstractNumId w:val="51"/>
  </w:num>
  <w:num w:numId="94">
    <w:abstractNumId w:val="95"/>
  </w:num>
  <w:num w:numId="95">
    <w:abstractNumId w:val="90"/>
  </w:num>
  <w:num w:numId="96">
    <w:abstractNumId w:val="49"/>
  </w:num>
  <w:num w:numId="97">
    <w:abstractNumId w:val="73"/>
  </w:num>
  <w:num w:numId="98">
    <w:abstractNumId w:val="5"/>
  </w:num>
  <w:num w:numId="99">
    <w:abstractNumId w:val="76"/>
  </w:num>
  <w:num w:numId="100">
    <w:abstractNumId w:val="110"/>
  </w:num>
  <w:num w:numId="101">
    <w:abstractNumId w:val="96"/>
  </w:num>
  <w:num w:numId="102">
    <w:abstractNumId w:val="13"/>
  </w:num>
  <w:num w:numId="103">
    <w:abstractNumId w:val="69"/>
  </w:num>
  <w:num w:numId="104">
    <w:abstractNumId w:val="124"/>
  </w:num>
  <w:num w:numId="105">
    <w:abstractNumId w:val="67"/>
  </w:num>
  <w:num w:numId="106">
    <w:abstractNumId w:val="100"/>
  </w:num>
  <w:num w:numId="107">
    <w:abstractNumId w:val="89"/>
  </w:num>
  <w:num w:numId="108">
    <w:abstractNumId w:val="101"/>
  </w:num>
  <w:num w:numId="10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2"/>
  </w:num>
  <w:num w:numId="11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8"/>
  </w:num>
  <w:num w:numId="1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9"/>
  </w:num>
  <w:num w:numId="124">
    <w:abstractNumId w:val="43"/>
  </w:num>
  <w:num w:numId="125">
    <w:abstractNumId w:val="70"/>
  </w:num>
  <w:num w:numId="126">
    <w:abstractNumId w:val="106"/>
  </w:num>
  <w:num w:numId="127">
    <w:abstractNumId w:val="33"/>
  </w:num>
  <w:num w:numId="128">
    <w:abstractNumId w:val="93"/>
  </w:num>
  <w:num w:numId="129">
    <w:abstractNumId w:val="28"/>
  </w:num>
  <w:num w:numId="130">
    <w:abstractNumId w:val="114"/>
  </w:num>
  <w:num w:numId="131">
    <w:abstractNumId w:val="16"/>
  </w:num>
  <w:num w:numId="132">
    <w:abstractNumId w:val="107"/>
  </w:num>
  <w:num w:numId="133">
    <w:abstractNumId w:val="57"/>
  </w:num>
  <w:num w:numId="134">
    <w:abstractNumId w:val="65"/>
  </w:num>
  <w:num w:numId="135">
    <w:abstractNumId w:val="2"/>
  </w:num>
  <w:num w:numId="136">
    <w:abstractNumId w:val="30"/>
  </w:num>
  <w:num w:numId="137">
    <w:abstractNumId w:val="12"/>
  </w:num>
  <w:num w:numId="138">
    <w:abstractNumId w:val="27"/>
  </w:num>
  <w:num w:numId="139">
    <w:abstractNumId w:val="113"/>
  </w:num>
  <w:num w:numId="140">
    <w:abstractNumId w:val="72"/>
  </w:num>
  <w:num w:numId="141">
    <w:abstractNumId w:val="128"/>
  </w:num>
  <w:num w:numId="142">
    <w:abstractNumId w:val="108"/>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5BE5"/>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3209"/>
    <w:rsid w:val="000733AD"/>
    <w:rsid w:val="00073471"/>
    <w:rsid w:val="000735FD"/>
    <w:rsid w:val="00073791"/>
    <w:rsid w:val="000740DE"/>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67D"/>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707C"/>
    <w:rsid w:val="004173D0"/>
    <w:rsid w:val="004178CD"/>
    <w:rsid w:val="0041791C"/>
    <w:rsid w:val="00417B5B"/>
    <w:rsid w:val="00417B99"/>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893"/>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640"/>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0F6"/>
    <w:rsid w:val="005D0624"/>
    <w:rsid w:val="005D0A4F"/>
    <w:rsid w:val="005D2C35"/>
    <w:rsid w:val="005D314F"/>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A98"/>
    <w:rsid w:val="00680C8B"/>
    <w:rsid w:val="00680D0B"/>
    <w:rsid w:val="00680E39"/>
    <w:rsid w:val="00681189"/>
    <w:rsid w:val="006814BB"/>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9EC"/>
    <w:rsid w:val="008A0B25"/>
    <w:rsid w:val="008A0C3A"/>
    <w:rsid w:val="008A0CE1"/>
    <w:rsid w:val="008A1A13"/>
    <w:rsid w:val="008A213D"/>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910"/>
    <w:rsid w:val="00935030"/>
    <w:rsid w:val="009351C6"/>
    <w:rsid w:val="0093522F"/>
    <w:rsid w:val="009356CC"/>
    <w:rsid w:val="0093573A"/>
    <w:rsid w:val="00935A00"/>
    <w:rsid w:val="00935DC2"/>
    <w:rsid w:val="00936036"/>
    <w:rsid w:val="00936089"/>
    <w:rsid w:val="00936ABD"/>
    <w:rsid w:val="00936C83"/>
    <w:rsid w:val="00937019"/>
    <w:rsid w:val="0093709E"/>
    <w:rsid w:val="0093742B"/>
    <w:rsid w:val="00940198"/>
    <w:rsid w:val="0094026B"/>
    <w:rsid w:val="009415FF"/>
    <w:rsid w:val="009417B0"/>
    <w:rsid w:val="00941920"/>
    <w:rsid w:val="00941A40"/>
    <w:rsid w:val="00941E7F"/>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4E2"/>
    <w:rsid w:val="009C2947"/>
    <w:rsid w:val="009C340B"/>
    <w:rsid w:val="009C3914"/>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E7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0DD7"/>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C88"/>
    <w:rsid w:val="00D53E24"/>
    <w:rsid w:val="00D542DF"/>
    <w:rsid w:val="00D543C8"/>
    <w:rsid w:val="00D54581"/>
    <w:rsid w:val="00D54717"/>
    <w:rsid w:val="00D548A4"/>
    <w:rsid w:val="00D55920"/>
    <w:rsid w:val="00D55D90"/>
    <w:rsid w:val="00D56B79"/>
    <w:rsid w:val="00D57297"/>
    <w:rsid w:val="00D61556"/>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B7D"/>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2BFB"/>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eader" Target="header1.xml"/><Relationship Id="rId35"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CCB5BC4-BCA6-4157-8B61-DE6C3FAEE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149</Pages>
  <Words>76397</Words>
  <Characters>435465</Characters>
  <Application>Microsoft Office Word</Application>
  <DocSecurity>0</DocSecurity>
  <Lines>3628</Lines>
  <Paragraphs>1021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510841</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4</cp:revision>
  <dcterms:created xsi:type="dcterms:W3CDTF">2018-08-31T08:42:00Z</dcterms:created>
  <dcterms:modified xsi:type="dcterms:W3CDTF">2018-08-31T08:43:00Z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